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9684D" w14:textId="182199C0" w:rsidR="008F163B" w:rsidRDefault="00C8508A"/>
    <w:p w14:paraId="5C141112" w14:textId="336CD6D0" w:rsidR="00534976" w:rsidRDefault="00534976" w:rsidP="005349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Metodologías de investigación social</w:t>
      </w:r>
      <w:r w:rsidR="00BC087B">
        <w:rPr>
          <w:rFonts w:ascii="Times New Roman" w:hAnsi="Times New Roman" w:cs="Times New Roman"/>
          <w:sz w:val="24"/>
          <w:szCs w:val="24"/>
        </w:rPr>
        <w:t>. Introducción a los oficios</w:t>
      </w:r>
      <w:r>
        <w:rPr>
          <w:rFonts w:ascii="Times New Roman" w:hAnsi="Times New Roman" w:cs="Times New Roman"/>
          <w:sz w:val="24"/>
          <w:szCs w:val="24"/>
        </w:rPr>
        <w:t xml:space="preserve">, Manuel Canales </w:t>
      </w:r>
      <w:r w:rsidR="00EB5A61">
        <w:rPr>
          <w:rFonts w:ascii="Times New Roman" w:hAnsi="Times New Roman" w:cs="Times New Roman"/>
          <w:sz w:val="24"/>
          <w:szCs w:val="24"/>
        </w:rPr>
        <w:t>(</w:t>
      </w:r>
      <w:r w:rsidR="00440B59">
        <w:rPr>
          <w:rFonts w:ascii="Times New Roman" w:hAnsi="Times New Roman" w:cs="Times New Roman"/>
          <w:sz w:val="24"/>
          <w:szCs w:val="24"/>
        </w:rPr>
        <w:t>Coord.) /</w:t>
      </w:r>
      <w:r w:rsidR="00EB5A61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0"/>
      <w:r w:rsidR="00EB5A61">
        <w:rPr>
          <w:rFonts w:ascii="Times New Roman" w:hAnsi="Times New Roman" w:cs="Times New Roman"/>
          <w:sz w:val="24"/>
          <w:szCs w:val="24"/>
        </w:rPr>
        <w:t xml:space="preserve">Jesús Ibáñez, </w:t>
      </w:r>
      <w:commentRangeEnd w:id="0"/>
      <w:r w:rsidR="00F84177">
        <w:rPr>
          <w:rStyle w:val="Refdecomentario"/>
        </w:rPr>
        <w:commentReference w:id="0"/>
      </w:r>
      <w:r w:rsidR="00EB5A61">
        <w:rPr>
          <w:rFonts w:ascii="Times New Roman" w:hAnsi="Times New Roman" w:cs="Times New Roman"/>
          <w:sz w:val="24"/>
          <w:szCs w:val="24"/>
        </w:rPr>
        <w:t xml:space="preserve">2006, Lom ediciones ,1ra edición, </w:t>
      </w:r>
      <w:r w:rsidR="00E534B4">
        <w:rPr>
          <w:rFonts w:ascii="Times New Roman" w:hAnsi="Times New Roman" w:cs="Times New Roman"/>
          <w:sz w:val="24"/>
          <w:szCs w:val="24"/>
        </w:rPr>
        <w:t>Cap</w:t>
      </w:r>
      <w:r w:rsidR="002E5C92">
        <w:rPr>
          <w:rFonts w:ascii="Times New Roman" w:hAnsi="Times New Roman" w:cs="Times New Roman"/>
          <w:sz w:val="24"/>
          <w:szCs w:val="24"/>
        </w:rPr>
        <w:t>í</w:t>
      </w:r>
      <w:r w:rsidR="00E534B4">
        <w:rPr>
          <w:rFonts w:ascii="Times New Roman" w:hAnsi="Times New Roman" w:cs="Times New Roman"/>
          <w:sz w:val="24"/>
          <w:szCs w:val="24"/>
        </w:rPr>
        <w:t xml:space="preserve">tulo </w:t>
      </w:r>
      <w:r w:rsidR="00EB5A61">
        <w:rPr>
          <w:rFonts w:ascii="Times New Roman" w:hAnsi="Times New Roman" w:cs="Times New Roman"/>
          <w:sz w:val="24"/>
          <w:szCs w:val="24"/>
        </w:rPr>
        <w:t>Presentación, pp.11-</w:t>
      </w:r>
      <w:r w:rsidR="000D7284">
        <w:rPr>
          <w:rFonts w:ascii="Times New Roman" w:hAnsi="Times New Roman" w:cs="Times New Roman"/>
          <w:sz w:val="24"/>
          <w:szCs w:val="24"/>
        </w:rPr>
        <w:t>30</w:t>
      </w:r>
      <w:r w:rsidR="00EB5A61">
        <w:rPr>
          <w:rFonts w:ascii="Times New Roman" w:hAnsi="Times New Roman" w:cs="Times New Roman"/>
          <w:sz w:val="24"/>
          <w:szCs w:val="24"/>
        </w:rPr>
        <w:t>.</w:t>
      </w:r>
    </w:p>
    <w:p w14:paraId="4725C5EF" w14:textId="4C57F24D" w:rsidR="00EB5A61" w:rsidRDefault="003955C9" w:rsidP="005349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Nombre: </w:t>
      </w:r>
      <w:commentRangeStart w:id="1"/>
      <w:r>
        <w:rPr>
          <w:rFonts w:ascii="Times New Roman" w:hAnsi="Times New Roman" w:cs="Times New Roman"/>
          <w:sz w:val="24"/>
          <w:szCs w:val="24"/>
        </w:rPr>
        <w:t>Camila Carreño.</w:t>
      </w:r>
      <w:commentRangeEnd w:id="1"/>
      <w:r w:rsidR="00F84177">
        <w:rPr>
          <w:rStyle w:val="Refdecomentario"/>
        </w:rPr>
        <w:commentReference w:id="1"/>
      </w:r>
    </w:p>
    <w:p w14:paraId="64F74C3C" w14:textId="48B366E6" w:rsidR="003955C9" w:rsidRDefault="003955C9" w:rsidP="0053497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Palabras claves</w:t>
      </w:r>
    </w:p>
    <w:p w14:paraId="257F64B7" w14:textId="078DDE74" w:rsidR="003955C9" w:rsidRPr="003955C9" w:rsidRDefault="00795532" w:rsidP="00534976">
      <w:pPr>
        <w:jc w:val="both"/>
        <w:rPr>
          <w:rFonts w:ascii="Times New Roman" w:hAnsi="Times New Roman" w:cs="Times New Roman"/>
          <w:sz w:val="24"/>
          <w:szCs w:val="24"/>
        </w:rPr>
      </w:pPr>
      <w:r w:rsidRPr="00795532">
        <w:rPr>
          <w:rFonts w:ascii="Times New Roman" w:hAnsi="Times New Roman" w:cs="Times New Roman"/>
          <w:sz w:val="24"/>
          <w:szCs w:val="24"/>
        </w:rPr>
        <w:t>Metodología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AB3940">
        <w:rPr>
          <w:rFonts w:ascii="Times New Roman" w:hAnsi="Times New Roman" w:cs="Times New Roman"/>
          <w:sz w:val="24"/>
          <w:szCs w:val="24"/>
        </w:rPr>
        <w:t>Investigación</w:t>
      </w:r>
      <w:r w:rsidR="00ED3D68">
        <w:rPr>
          <w:rFonts w:ascii="Times New Roman" w:hAnsi="Times New Roman" w:cs="Times New Roman"/>
          <w:sz w:val="24"/>
          <w:szCs w:val="24"/>
        </w:rPr>
        <w:t xml:space="preserve"> social</w:t>
      </w:r>
      <w:r>
        <w:rPr>
          <w:rFonts w:ascii="Times New Roman" w:hAnsi="Times New Roman" w:cs="Times New Roman"/>
          <w:sz w:val="24"/>
          <w:szCs w:val="24"/>
        </w:rPr>
        <w:t>;</w:t>
      </w:r>
      <w:r w:rsidR="00AB3940">
        <w:rPr>
          <w:rFonts w:ascii="Times New Roman" w:hAnsi="Times New Roman" w:cs="Times New Roman"/>
          <w:sz w:val="24"/>
          <w:szCs w:val="24"/>
        </w:rPr>
        <w:t xml:space="preserve"> </w:t>
      </w:r>
      <w:r w:rsidR="00443EE6">
        <w:rPr>
          <w:rFonts w:ascii="Times New Roman" w:hAnsi="Times New Roman" w:cs="Times New Roman"/>
          <w:sz w:val="24"/>
          <w:szCs w:val="24"/>
        </w:rPr>
        <w:t>Diseño de investigación</w:t>
      </w:r>
      <w:r>
        <w:rPr>
          <w:rFonts w:ascii="Times New Roman" w:hAnsi="Times New Roman" w:cs="Times New Roman"/>
          <w:sz w:val="24"/>
          <w:szCs w:val="24"/>
        </w:rPr>
        <w:t>;</w:t>
      </w:r>
      <w:r w:rsidR="00E55313">
        <w:rPr>
          <w:rFonts w:ascii="Times New Roman" w:hAnsi="Times New Roman" w:cs="Times New Roman"/>
          <w:sz w:val="24"/>
          <w:szCs w:val="24"/>
        </w:rPr>
        <w:t xml:space="preserve"> </w:t>
      </w:r>
      <w:r w:rsidR="00DB20AE">
        <w:rPr>
          <w:rFonts w:ascii="Times New Roman" w:hAnsi="Times New Roman" w:cs="Times New Roman"/>
          <w:sz w:val="24"/>
          <w:szCs w:val="24"/>
        </w:rPr>
        <w:t xml:space="preserve">Ciencias Sociales. </w:t>
      </w:r>
      <w:r w:rsidR="00443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4D06A1" w14:textId="2E57FFDE" w:rsidR="003955C9" w:rsidRDefault="003955C9" w:rsidP="0053497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Síntesis del texto</w:t>
      </w:r>
    </w:p>
    <w:p w14:paraId="6FD6F37C" w14:textId="77777777" w:rsidR="00B11FA8" w:rsidRDefault="00005D5D" w:rsidP="00534976">
      <w:pPr>
        <w:jc w:val="both"/>
        <w:rPr>
          <w:rFonts w:ascii="Times New Roman" w:hAnsi="Times New Roman" w:cs="Times New Roman"/>
          <w:sz w:val="24"/>
          <w:szCs w:val="24"/>
        </w:rPr>
      </w:pPr>
      <w:r w:rsidRPr="000D7284">
        <w:rPr>
          <w:rFonts w:ascii="Times New Roman" w:hAnsi="Times New Roman" w:cs="Times New Roman"/>
          <w:sz w:val="24"/>
          <w:szCs w:val="24"/>
        </w:rPr>
        <w:t>A través de est</w:t>
      </w:r>
      <w:r w:rsidR="00F37818" w:rsidRPr="000D7284">
        <w:rPr>
          <w:rFonts w:ascii="Times New Roman" w:hAnsi="Times New Roman" w:cs="Times New Roman"/>
          <w:sz w:val="24"/>
          <w:szCs w:val="24"/>
        </w:rPr>
        <w:t>a primera parte del texto,</w:t>
      </w:r>
      <w:r w:rsidR="00FC0DBD" w:rsidRPr="000D7284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2"/>
      <w:r w:rsidR="00FC0DBD" w:rsidRPr="000D7284">
        <w:rPr>
          <w:rFonts w:ascii="Times New Roman" w:hAnsi="Times New Roman" w:cs="Times New Roman"/>
          <w:sz w:val="24"/>
          <w:szCs w:val="24"/>
        </w:rPr>
        <w:t xml:space="preserve">Jesús Ibáñez </w:t>
      </w:r>
      <w:commentRangeEnd w:id="2"/>
      <w:r w:rsidR="0055128D">
        <w:rPr>
          <w:rStyle w:val="Refdecomentario"/>
        </w:rPr>
        <w:commentReference w:id="2"/>
      </w:r>
      <w:r w:rsidR="00FC0DBD" w:rsidRPr="000D7284">
        <w:rPr>
          <w:rFonts w:ascii="Times New Roman" w:hAnsi="Times New Roman" w:cs="Times New Roman"/>
          <w:sz w:val="24"/>
          <w:szCs w:val="24"/>
        </w:rPr>
        <w:t xml:space="preserve">nos </w:t>
      </w:r>
      <w:r w:rsidR="000A1036" w:rsidRPr="000D7284">
        <w:rPr>
          <w:rFonts w:ascii="Times New Roman" w:hAnsi="Times New Roman" w:cs="Times New Roman"/>
          <w:sz w:val="24"/>
          <w:szCs w:val="24"/>
        </w:rPr>
        <w:t>entrega un</w:t>
      </w:r>
      <w:r w:rsidR="00E553F1" w:rsidRPr="000D7284">
        <w:rPr>
          <w:rFonts w:ascii="Times New Roman" w:hAnsi="Times New Roman" w:cs="Times New Roman"/>
          <w:sz w:val="24"/>
          <w:szCs w:val="24"/>
        </w:rPr>
        <w:t xml:space="preserve"> acercamiento</w:t>
      </w:r>
      <w:r w:rsidR="000A1036" w:rsidRPr="000D7284">
        <w:rPr>
          <w:rFonts w:ascii="Times New Roman" w:hAnsi="Times New Roman" w:cs="Times New Roman"/>
          <w:sz w:val="24"/>
          <w:szCs w:val="24"/>
        </w:rPr>
        <w:t xml:space="preserve"> </w:t>
      </w:r>
      <w:r w:rsidR="009C142F" w:rsidRPr="000D7284">
        <w:rPr>
          <w:rFonts w:ascii="Times New Roman" w:hAnsi="Times New Roman" w:cs="Times New Roman"/>
          <w:sz w:val="24"/>
          <w:szCs w:val="24"/>
        </w:rPr>
        <w:t xml:space="preserve">a </w:t>
      </w:r>
      <w:r w:rsidR="0059400B" w:rsidRPr="000D7284">
        <w:rPr>
          <w:rFonts w:ascii="Times New Roman" w:hAnsi="Times New Roman" w:cs="Times New Roman"/>
          <w:sz w:val="24"/>
          <w:szCs w:val="24"/>
        </w:rPr>
        <w:t xml:space="preserve">aquellos temas que se desarrollaran </w:t>
      </w:r>
      <w:r w:rsidR="00D0418A" w:rsidRPr="000D7284">
        <w:rPr>
          <w:rFonts w:ascii="Times New Roman" w:hAnsi="Times New Roman" w:cs="Times New Roman"/>
          <w:sz w:val="24"/>
          <w:szCs w:val="24"/>
        </w:rPr>
        <w:t>durante el resto del escrito</w:t>
      </w:r>
      <w:r w:rsidR="002D1084" w:rsidRPr="000D7284">
        <w:rPr>
          <w:rFonts w:ascii="Times New Roman" w:hAnsi="Times New Roman" w:cs="Times New Roman"/>
          <w:sz w:val="24"/>
          <w:szCs w:val="24"/>
        </w:rPr>
        <w:t xml:space="preserve">, </w:t>
      </w:r>
      <w:r w:rsidR="008C0F5B" w:rsidRPr="000D7284">
        <w:rPr>
          <w:rFonts w:ascii="Times New Roman" w:hAnsi="Times New Roman" w:cs="Times New Roman"/>
          <w:sz w:val="24"/>
          <w:szCs w:val="24"/>
        </w:rPr>
        <w:t>abordando de esta manera</w:t>
      </w:r>
      <w:r w:rsidR="00C5219D" w:rsidRPr="000D7284">
        <w:rPr>
          <w:rFonts w:ascii="Times New Roman" w:hAnsi="Times New Roman" w:cs="Times New Roman"/>
          <w:sz w:val="24"/>
          <w:szCs w:val="24"/>
        </w:rPr>
        <w:t xml:space="preserve"> </w:t>
      </w:r>
      <w:r w:rsidR="008C0F5B" w:rsidRPr="000D7284">
        <w:rPr>
          <w:rFonts w:ascii="Times New Roman" w:hAnsi="Times New Roman" w:cs="Times New Roman"/>
          <w:sz w:val="24"/>
          <w:szCs w:val="24"/>
        </w:rPr>
        <w:t>“las condiciones de producción y el análisis de los datos en ciencias sociales”</w:t>
      </w:r>
      <w:r w:rsidR="00542F05" w:rsidRPr="000D7284">
        <w:rPr>
          <w:rFonts w:ascii="Times New Roman" w:hAnsi="Times New Roman" w:cs="Times New Roman"/>
          <w:sz w:val="24"/>
          <w:szCs w:val="24"/>
        </w:rPr>
        <w:t xml:space="preserve"> (p.</w:t>
      </w:r>
      <w:r w:rsidR="00352313" w:rsidRPr="000D7284">
        <w:rPr>
          <w:rFonts w:ascii="Times New Roman" w:hAnsi="Times New Roman" w:cs="Times New Roman"/>
          <w:sz w:val="24"/>
          <w:szCs w:val="24"/>
        </w:rPr>
        <w:t>11)</w:t>
      </w:r>
      <w:r w:rsidR="005665E0" w:rsidRPr="000D7284">
        <w:rPr>
          <w:rFonts w:ascii="Times New Roman" w:hAnsi="Times New Roman" w:cs="Times New Roman"/>
          <w:sz w:val="24"/>
          <w:szCs w:val="24"/>
        </w:rPr>
        <w:t xml:space="preserve">. </w:t>
      </w:r>
      <w:r w:rsidR="00770459" w:rsidRPr="000D7284">
        <w:rPr>
          <w:rFonts w:ascii="Times New Roman" w:hAnsi="Times New Roman" w:cs="Times New Roman"/>
          <w:sz w:val="24"/>
          <w:szCs w:val="24"/>
        </w:rPr>
        <w:t>Por consiguiente,</w:t>
      </w:r>
      <w:r w:rsidR="006C31BB" w:rsidRPr="000D7284">
        <w:rPr>
          <w:rFonts w:ascii="Times New Roman" w:hAnsi="Times New Roman" w:cs="Times New Roman"/>
          <w:sz w:val="24"/>
          <w:szCs w:val="24"/>
        </w:rPr>
        <w:t xml:space="preserve"> </w:t>
      </w:r>
      <w:r w:rsidR="00752BF8" w:rsidRPr="000D7284">
        <w:rPr>
          <w:rFonts w:ascii="Times New Roman" w:hAnsi="Times New Roman" w:cs="Times New Roman"/>
          <w:sz w:val="24"/>
          <w:szCs w:val="24"/>
        </w:rPr>
        <w:t>el autor nos presenta temas</w:t>
      </w:r>
      <w:r w:rsidR="00BB06C6" w:rsidRPr="000D7284">
        <w:rPr>
          <w:rFonts w:ascii="Times New Roman" w:hAnsi="Times New Roman" w:cs="Times New Roman"/>
          <w:sz w:val="24"/>
          <w:szCs w:val="24"/>
        </w:rPr>
        <w:t xml:space="preserve"> tales como</w:t>
      </w:r>
      <w:r w:rsidR="00752BF8" w:rsidRPr="000D7284">
        <w:rPr>
          <w:rFonts w:ascii="Times New Roman" w:hAnsi="Times New Roman" w:cs="Times New Roman"/>
          <w:sz w:val="24"/>
          <w:szCs w:val="24"/>
        </w:rPr>
        <w:t xml:space="preserve"> </w:t>
      </w:r>
      <w:r w:rsidR="005E05D8" w:rsidRPr="000D7284">
        <w:rPr>
          <w:rFonts w:ascii="Times New Roman" w:hAnsi="Times New Roman" w:cs="Times New Roman"/>
          <w:sz w:val="24"/>
          <w:szCs w:val="24"/>
        </w:rPr>
        <w:t>la relación método-objeto de investigación en donde</w:t>
      </w:r>
      <w:r w:rsidR="002A3ED9" w:rsidRPr="000D7284">
        <w:rPr>
          <w:rFonts w:ascii="Times New Roman" w:hAnsi="Times New Roman" w:cs="Times New Roman"/>
          <w:sz w:val="24"/>
          <w:szCs w:val="24"/>
        </w:rPr>
        <w:t xml:space="preserve"> </w:t>
      </w:r>
      <w:r w:rsidR="008F115B" w:rsidRPr="000D7284">
        <w:rPr>
          <w:rFonts w:ascii="Times New Roman" w:hAnsi="Times New Roman" w:cs="Times New Roman"/>
          <w:sz w:val="24"/>
          <w:szCs w:val="24"/>
        </w:rPr>
        <w:t xml:space="preserve">diferencia </w:t>
      </w:r>
      <w:r w:rsidR="003D28E7" w:rsidRPr="000D7284">
        <w:rPr>
          <w:rFonts w:ascii="Times New Roman" w:hAnsi="Times New Roman" w:cs="Times New Roman"/>
          <w:sz w:val="24"/>
          <w:szCs w:val="24"/>
        </w:rPr>
        <w:t>la “producción” y la “recolección</w:t>
      </w:r>
      <w:r w:rsidR="00C57669" w:rsidRPr="000D7284">
        <w:rPr>
          <w:rFonts w:ascii="Times New Roman" w:hAnsi="Times New Roman" w:cs="Times New Roman"/>
          <w:sz w:val="24"/>
          <w:szCs w:val="24"/>
        </w:rPr>
        <w:t>”</w:t>
      </w:r>
      <w:r w:rsidR="003D28E7" w:rsidRPr="000D7284">
        <w:rPr>
          <w:rFonts w:ascii="Times New Roman" w:hAnsi="Times New Roman" w:cs="Times New Roman"/>
          <w:sz w:val="24"/>
          <w:szCs w:val="24"/>
        </w:rPr>
        <w:t xml:space="preserve"> de datos</w:t>
      </w:r>
      <w:r w:rsidR="00754908" w:rsidRPr="000D7284">
        <w:rPr>
          <w:rFonts w:ascii="Times New Roman" w:hAnsi="Times New Roman" w:cs="Times New Roman"/>
          <w:sz w:val="24"/>
          <w:szCs w:val="24"/>
        </w:rPr>
        <w:t>; asimismo nos habla de</w:t>
      </w:r>
      <w:r w:rsidR="005A71FE" w:rsidRPr="000D7284">
        <w:rPr>
          <w:rFonts w:ascii="Times New Roman" w:hAnsi="Times New Roman" w:cs="Times New Roman"/>
          <w:sz w:val="24"/>
          <w:szCs w:val="24"/>
        </w:rPr>
        <w:t xml:space="preserve">l oficio </w:t>
      </w:r>
      <w:r w:rsidR="00291926" w:rsidRPr="000D7284">
        <w:rPr>
          <w:rFonts w:ascii="Times New Roman" w:hAnsi="Times New Roman" w:cs="Times New Roman"/>
          <w:sz w:val="24"/>
          <w:szCs w:val="24"/>
        </w:rPr>
        <w:t>que se comprende</w:t>
      </w:r>
      <w:r w:rsidR="00354F90" w:rsidRPr="000D7284">
        <w:rPr>
          <w:rFonts w:ascii="Times New Roman" w:hAnsi="Times New Roman" w:cs="Times New Roman"/>
          <w:sz w:val="24"/>
          <w:szCs w:val="24"/>
        </w:rPr>
        <w:t xml:space="preserve"> </w:t>
      </w:r>
      <w:r w:rsidR="005A71FE" w:rsidRPr="000D7284">
        <w:rPr>
          <w:rFonts w:ascii="Times New Roman" w:hAnsi="Times New Roman" w:cs="Times New Roman"/>
          <w:sz w:val="24"/>
          <w:szCs w:val="24"/>
        </w:rPr>
        <w:t xml:space="preserve">de la investigación </w:t>
      </w:r>
      <w:r w:rsidR="00F42F6B" w:rsidRPr="000D7284">
        <w:rPr>
          <w:rFonts w:ascii="Times New Roman" w:hAnsi="Times New Roman" w:cs="Times New Roman"/>
          <w:sz w:val="24"/>
          <w:szCs w:val="24"/>
        </w:rPr>
        <w:t>social</w:t>
      </w:r>
      <w:r w:rsidR="00354F90" w:rsidRPr="000D7284">
        <w:rPr>
          <w:rFonts w:ascii="Times New Roman" w:hAnsi="Times New Roman" w:cs="Times New Roman"/>
          <w:sz w:val="24"/>
          <w:szCs w:val="24"/>
        </w:rPr>
        <w:t xml:space="preserve"> y </w:t>
      </w:r>
      <w:r w:rsidR="00C22BF3" w:rsidRPr="000D7284">
        <w:rPr>
          <w:rFonts w:ascii="Times New Roman" w:hAnsi="Times New Roman" w:cs="Times New Roman"/>
          <w:sz w:val="24"/>
          <w:szCs w:val="24"/>
        </w:rPr>
        <w:t xml:space="preserve">del arte que </w:t>
      </w:r>
      <w:r w:rsidR="009F65C5" w:rsidRPr="000D7284">
        <w:rPr>
          <w:rFonts w:ascii="Times New Roman" w:hAnsi="Times New Roman" w:cs="Times New Roman"/>
          <w:sz w:val="24"/>
          <w:szCs w:val="24"/>
        </w:rPr>
        <w:t xml:space="preserve">es </w:t>
      </w:r>
      <w:r w:rsidR="002D5211" w:rsidRPr="000D7284">
        <w:rPr>
          <w:rFonts w:ascii="Times New Roman" w:hAnsi="Times New Roman" w:cs="Times New Roman"/>
          <w:sz w:val="24"/>
          <w:szCs w:val="24"/>
        </w:rPr>
        <w:t xml:space="preserve">el aprendizaje y la </w:t>
      </w:r>
      <w:r w:rsidR="00465B1F" w:rsidRPr="000D7284">
        <w:rPr>
          <w:rFonts w:ascii="Times New Roman" w:hAnsi="Times New Roman" w:cs="Times New Roman"/>
          <w:sz w:val="24"/>
          <w:szCs w:val="24"/>
        </w:rPr>
        <w:t>crítica</w:t>
      </w:r>
      <w:r w:rsidR="002D5211" w:rsidRPr="000D7284">
        <w:rPr>
          <w:rFonts w:ascii="Times New Roman" w:hAnsi="Times New Roman" w:cs="Times New Roman"/>
          <w:sz w:val="24"/>
          <w:szCs w:val="24"/>
        </w:rPr>
        <w:t xml:space="preserve"> de esta</w:t>
      </w:r>
      <w:r w:rsidR="00B11FA8">
        <w:rPr>
          <w:rFonts w:ascii="Times New Roman" w:hAnsi="Times New Roman" w:cs="Times New Roman"/>
          <w:sz w:val="24"/>
          <w:szCs w:val="24"/>
        </w:rPr>
        <w:t>.</w:t>
      </w:r>
    </w:p>
    <w:p w14:paraId="3F9F0413" w14:textId="163F9AF6" w:rsidR="00C824A6" w:rsidRPr="000D7284" w:rsidRDefault="00B11FA8" w:rsidP="005349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B074FE" w:rsidRPr="000D7284">
        <w:rPr>
          <w:rFonts w:ascii="Times New Roman" w:hAnsi="Times New Roman" w:cs="Times New Roman"/>
          <w:sz w:val="24"/>
          <w:szCs w:val="24"/>
        </w:rPr>
        <w:t xml:space="preserve">uego podemos observar </w:t>
      </w:r>
      <w:r w:rsidR="00803009" w:rsidRPr="000D7284">
        <w:rPr>
          <w:rFonts w:ascii="Times New Roman" w:hAnsi="Times New Roman" w:cs="Times New Roman"/>
          <w:sz w:val="24"/>
          <w:szCs w:val="24"/>
        </w:rPr>
        <w:t xml:space="preserve">una distinción </w:t>
      </w:r>
      <w:r w:rsidR="00C13131">
        <w:rPr>
          <w:rFonts w:ascii="Times New Roman" w:hAnsi="Times New Roman" w:cs="Times New Roman"/>
          <w:sz w:val="24"/>
          <w:szCs w:val="24"/>
        </w:rPr>
        <w:t xml:space="preserve">y explicación </w:t>
      </w:r>
      <w:r w:rsidR="00075814">
        <w:rPr>
          <w:rFonts w:ascii="Times New Roman" w:hAnsi="Times New Roman" w:cs="Times New Roman"/>
          <w:sz w:val="24"/>
          <w:szCs w:val="24"/>
        </w:rPr>
        <w:t xml:space="preserve">entre </w:t>
      </w:r>
      <w:r w:rsidR="00803009" w:rsidRPr="000D7284">
        <w:rPr>
          <w:rFonts w:ascii="Times New Roman" w:hAnsi="Times New Roman" w:cs="Times New Roman"/>
          <w:sz w:val="24"/>
          <w:szCs w:val="24"/>
        </w:rPr>
        <w:t xml:space="preserve">tres </w:t>
      </w:r>
      <w:r w:rsidR="001576C9" w:rsidRPr="000D7284">
        <w:rPr>
          <w:rFonts w:ascii="Times New Roman" w:hAnsi="Times New Roman" w:cs="Times New Roman"/>
          <w:sz w:val="24"/>
          <w:szCs w:val="24"/>
        </w:rPr>
        <w:t xml:space="preserve">enfoques metodológicos </w:t>
      </w:r>
      <w:r w:rsidR="003B5932" w:rsidRPr="000D7284">
        <w:rPr>
          <w:rFonts w:ascii="Times New Roman" w:hAnsi="Times New Roman" w:cs="Times New Roman"/>
          <w:sz w:val="24"/>
          <w:szCs w:val="24"/>
        </w:rPr>
        <w:t xml:space="preserve">desarrollados </w:t>
      </w:r>
      <w:r w:rsidR="00C13131">
        <w:rPr>
          <w:rFonts w:ascii="Times New Roman" w:hAnsi="Times New Roman" w:cs="Times New Roman"/>
          <w:sz w:val="24"/>
          <w:szCs w:val="24"/>
        </w:rPr>
        <w:t>a lo largo del</w:t>
      </w:r>
      <w:r w:rsidR="003B5932" w:rsidRPr="000D7284">
        <w:rPr>
          <w:rFonts w:ascii="Times New Roman" w:hAnsi="Times New Roman" w:cs="Times New Roman"/>
          <w:sz w:val="24"/>
          <w:szCs w:val="24"/>
        </w:rPr>
        <w:t xml:space="preserve"> libro</w:t>
      </w:r>
      <w:r w:rsidR="003A4A74" w:rsidRPr="000D7284">
        <w:rPr>
          <w:rFonts w:ascii="Times New Roman" w:hAnsi="Times New Roman" w:cs="Times New Roman"/>
          <w:sz w:val="24"/>
          <w:szCs w:val="24"/>
        </w:rPr>
        <w:t xml:space="preserve">: el cuantitativo, el cualitativo y el </w:t>
      </w:r>
      <w:r w:rsidR="002F2D56" w:rsidRPr="000D7284">
        <w:rPr>
          <w:rFonts w:ascii="Times New Roman" w:hAnsi="Times New Roman" w:cs="Times New Roman"/>
          <w:sz w:val="24"/>
          <w:szCs w:val="24"/>
        </w:rPr>
        <w:t>dialéctico</w:t>
      </w:r>
      <w:r w:rsidR="00696F15">
        <w:rPr>
          <w:rFonts w:ascii="Times New Roman" w:hAnsi="Times New Roman" w:cs="Times New Roman"/>
          <w:sz w:val="24"/>
          <w:szCs w:val="24"/>
        </w:rPr>
        <w:t xml:space="preserve">. </w:t>
      </w:r>
      <w:r w:rsidR="00080908" w:rsidRPr="000D7284">
        <w:rPr>
          <w:rFonts w:ascii="Times New Roman" w:hAnsi="Times New Roman" w:cs="Times New Roman"/>
          <w:sz w:val="24"/>
          <w:szCs w:val="24"/>
        </w:rPr>
        <w:t>En cuanto al método cuantitativo</w:t>
      </w:r>
      <w:r w:rsidR="00727D2E" w:rsidRPr="000D7284">
        <w:rPr>
          <w:rFonts w:ascii="Times New Roman" w:hAnsi="Times New Roman" w:cs="Times New Roman"/>
          <w:sz w:val="24"/>
          <w:szCs w:val="24"/>
        </w:rPr>
        <w:t xml:space="preserve">, </w:t>
      </w:r>
      <w:r w:rsidR="00727D2E" w:rsidRPr="005D4590">
        <w:rPr>
          <w:rFonts w:ascii="Times New Roman" w:hAnsi="Times New Roman" w:cs="Times New Roman"/>
          <w:sz w:val="24"/>
          <w:szCs w:val="24"/>
        </w:rPr>
        <w:t>nos explica</w:t>
      </w:r>
      <w:r w:rsidR="00927FDC" w:rsidRPr="005D4590">
        <w:rPr>
          <w:rFonts w:ascii="Times New Roman" w:hAnsi="Times New Roman" w:cs="Times New Roman"/>
          <w:sz w:val="24"/>
          <w:szCs w:val="24"/>
        </w:rPr>
        <w:t xml:space="preserve"> </w:t>
      </w:r>
      <w:r w:rsidR="00155526">
        <w:rPr>
          <w:rFonts w:ascii="Times New Roman" w:hAnsi="Times New Roman" w:cs="Times New Roman"/>
          <w:sz w:val="24"/>
          <w:szCs w:val="24"/>
        </w:rPr>
        <w:t xml:space="preserve">que </w:t>
      </w:r>
      <w:r w:rsidR="008F3149">
        <w:rPr>
          <w:rFonts w:ascii="Times New Roman" w:hAnsi="Times New Roman" w:cs="Times New Roman"/>
          <w:sz w:val="24"/>
          <w:szCs w:val="24"/>
        </w:rPr>
        <w:t xml:space="preserve">la forma básica de su saber se encuentra </w:t>
      </w:r>
      <w:r w:rsidR="001C0D7F">
        <w:rPr>
          <w:rFonts w:ascii="Times New Roman" w:hAnsi="Times New Roman" w:cs="Times New Roman"/>
          <w:sz w:val="24"/>
          <w:szCs w:val="24"/>
        </w:rPr>
        <w:t>en</w:t>
      </w:r>
      <w:r w:rsidR="005D4590">
        <w:rPr>
          <w:rFonts w:ascii="Times New Roman" w:hAnsi="Times New Roman" w:cs="Times New Roman"/>
          <w:sz w:val="24"/>
          <w:szCs w:val="24"/>
        </w:rPr>
        <w:t xml:space="preserve"> </w:t>
      </w:r>
      <w:r w:rsidR="001C10C8">
        <w:rPr>
          <w:rFonts w:ascii="Times New Roman" w:hAnsi="Times New Roman" w:cs="Times New Roman"/>
          <w:sz w:val="24"/>
          <w:szCs w:val="24"/>
        </w:rPr>
        <w:t>“</w:t>
      </w:r>
      <w:r w:rsidR="005D4590" w:rsidRPr="005D4590">
        <w:rPr>
          <w:rFonts w:ascii="Times New Roman" w:hAnsi="Times New Roman" w:cs="Times New Roman"/>
          <w:sz w:val="24"/>
          <w:szCs w:val="24"/>
        </w:rPr>
        <w:t>correlaciones significativas entre las tasas y variables socioambientales</w:t>
      </w:r>
      <w:r w:rsidR="001C10C8">
        <w:rPr>
          <w:rFonts w:ascii="Times New Roman" w:hAnsi="Times New Roman" w:cs="Times New Roman"/>
          <w:sz w:val="24"/>
          <w:szCs w:val="24"/>
        </w:rPr>
        <w:t>” (p</w:t>
      </w:r>
      <w:r w:rsidR="00B92739">
        <w:rPr>
          <w:rFonts w:ascii="Times New Roman" w:hAnsi="Times New Roman" w:cs="Times New Roman"/>
          <w:sz w:val="24"/>
          <w:szCs w:val="24"/>
        </w:rPr>
        <w:t>.</w:t>
      </w:r>
      <w:r w:rsidR="001C10C8">
        <w:rPr>
          <w:rFonts w:ascii="Times New Roman" w:hAnsi="Times New Roman" w:cs="Times New Roman"/>
          <w:sz w:val="24"/>
          <w:szCs w:val="24"/>
        </w:rPr>
        <w:t>14)</w:t>
      </w:r>
      <w:r w:rsidR="007975EF" w:rsidRPr="000D7284">
        <w:rPr>
          <w:rFonts w:ascii="Times New Roman" w:hAnsi="Times New Roman" w:cs="Times New Roman"/>
          <w:sz w:val="24"/>
          <w:szCs w:val="24"/>
        </w:rPr>
        <w:t xml:space="preserve">, </w:t>
      </w:r>
      <w:r w:rsidR="00D40D9F" w:rsidRPr="000D7284">
        <w:rPr>
          <w:rFonts w:ascii="Times New Roman" w:hAnsi="Times New Roman" w:cs="Times New Roman"/>
          <w:sz w:val="24"/>
          <w:szCs w:val="24"/>
        </w:rPr>
        <w:t xml:space="preserve">también </w:t>
      </w:r>
      <w:r w:rsidR="00326B05">
        <w:rPr>
          <w:rFonts w:ascii="Times New Roman" w:hAnsi="Times New Roman" w:cs="Times New Roman"/>
          <w:sz w:val="24"/>
          <w:szCs w:val="24"/>
        </w:rPr>
        <w:t xml:space="preserve">nos presenta </w:t>
      </w:r>
      <w:r w:rsidR="00D40D9F" w:rsidRPr="000D7284">
        <w:rPr>
          <w:rFonts w:ascii="Times New Roman" w:hAnsi="Times New Roman" w:cs="Times New Roman"/>
          <w:sz w:val="24"/>
          <w:szCs w:val="24"/>
        </w:rPr>
        <w:t xml:space="preserve">la </w:t>
      </w:r>
      <w:r w:rsidR="00326B05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D40D9F" w:rsidRPr="000D7284">
        <w:rPr>
          <w:rFonts w:ascii="Times New Roman" w:hAnsi="Times New Roman" w:cs="Times New Roman"/>
          <w:sz w:val="24"/>
          <w:szCs w:val="24"/>
        </w:rPr>
        <w:t>variabilización</w:t>
      </w:r>
      <w:proofErr w:type="spellEnd"/>
      <w:r w:rsidR="00D40D9F" w:rsidRPr="000D7284">
        <w:rPr>
          <w:rFonts w:ascii="Times New Roman" w:hAnsi="Times New Roman" w:cs="Times New Roman"/>
          <w:sz w:val="24"/>
          <w:szCs w:val="24"/>
        </w:rPr>
        <w:t xml:space="preserve"> de la realidad</w:t>
      </w:r>
      <w:r w:rsidR="00326B05">
        <w:rPr>
          <w:rFonts w:ascii="Times New Roman" w:hAnsi="Times New Roman" w:cs="Times New Roman"/>
          <w:sz w:val="24"/>
          <w:szCs w:val="24"/>
        </w:rPr>
        <w:t>”</w:t>
      </w:r>
      <w:r w:rsidR="00D40D9F" w:rsidRPr="000D7284">
        <w:rPr>
          <w:rFonts w:ascii="Times New Roman" w:hAnsi="Times New Roman" w:cs="Times New Roman"/>
          <w:sz w:val="24"/>
          <w:szCs w:val="24"/>
        </w:rPr>
        <w:t xml:space="preserve"> </w:t>
      </w:r>
      <w:r w:rsidR="00CB4898" w:rsidRPr="000D7284">
        <w:rPr>
          <w:rFonts w:ascii="Times New Roman" w:hAnsi="Times New Roman" w:cs="Times New Roman"/>
          <w:sz w:val="24"/>
          <w:szCs w:val="24"/>
        </w:rPr>
        <w:t xml:space="preserve">y los instrumentos que </w:t>
      </w:r>
      <w:r w:rsidR="00B3299D" w:rsidRPr="000D7284">
        <w:rPr>
          <w:rFonts w:ascii="Times New Roman" w:hAnsi="Times New Roman" w:cs="Times New Roman"/>
          <w:sz w:val="24"/>
          <w:szCs w:val="24"/>
        </w:rPr>
        <w:t>implica la investigación cuantitativa</w:t>
      </w:r>
      <w:r w:rsidR="009865D2">
        <w:rPr>
          <w:rStyle w:val="Refdenotaalpie"/>
          <w:rFonts w:ascii="Times New Roman" w:hAnsi="Times New Roman" w:cs="Times New Roman"/>
          <w:sz w:val="24"/>
          <w:szCs w:val="24"/>
        </w:rPr>
        <w:footnoteReference w:id="1"/>
      </w:r>
      <w:r w:rsidR="008A5FA4" w:rsidRPr="000D7284">
        <w:rPr>
          <w:rFonts w:ascii="Times New Roman" w:hAnsi="Times New Roman" w:cs="Times New Roman"/>
          <w:sz w:val="24"/>
          <w:szCs w:val="24"/>
        </w:rPr>
        <w:t>.</w:t>
      </w:r>
      <w:r w:rsidR="00B4395E" w:rsidRPr="000D7284">
        <w:rPr>
          <w:rFonts w:ascii="Times New Roman" w:hAnsi="Times New Roman" w:cs="Times New Roman"/>
          <w:sz w:val="24"/>
          <w:szCs w:val="24"/>
        </w:rPr>
        <w:t xml:space="preserve"> </w:t>
      </w:r>
      <w:r w:rsidR="00590AE1" w:rsidRPr="000D7284">
        <w:rPr>
          <w:rFonts w:ascii="Times New Roman" w:hAnsi="Times New Roman" w:cs="Times New Roman"/>
          <w:sz w:val="24"/>
          <w:szCs w:val="24"/>
        </w:rPr>
        <w:t>Luego procede con el método cualitativo</w:t>
      </w:r>
      <w:r w:rsidR="009A00A9" w:rsidRPr="000D7284">
        <w:rPr>
          <w:rFonts w:ascii="Times New Roman" w:hAnsi="Times New Roman" w:cs="Times New Roman"/>
          <w:sz w:val="24"/>
          <w:szCs w:val="24"/>
        </w:rPr>
        <w:t xml:space="preserve">, del cual menciona </w:t>
      </w:r>
      <w:r w:rsidR="00951020" w:rsidRPr="000D7284">
        <w:rPr>
          <w:rFonts w:ascii="Times New Roman" w:hAnsi="Times New Roman" w:cs="Times New Roman"/>
          <w:sz w:val="24"/>
          <w:szCs w:val="24"/>
        </w:rPr>
        <w:t>que</w:t>
      </w:r>
      <w:r w:rsidR="002809E0" w:rsidRPr="000D7284">
        <w:rPr>
          <w:rFonts w:ascii="Times New Roman" w:hAnsi="Times New Roman" w:cs="Times New Roman"/>
          <w:sz w:val="24"/>
          <w:szCs w:val="24"/>
        </w:rPr>
        <w:t xml:space="preserve"> </w:t>
      </w:r>
      <w:r w:rsidR="00724298" w:rsidRPr="000D7284">
        <w:rPr>
          <w:rFonts w:ascii="Times New Roman" w:hAnsi="Times New Roman" w:cs="Times New Roman"/>
          <w:sz w:val="24"/>
          <w:szCs w:val="24"/>
        </w:rPr>
        <w:t xml:space="preserve">es </w:t>
      </w:r>
      <w:r w:rsidR="00072EF0" w:rsidRPr="000D7284">
        <w:rPr>
          <w:rFonts w:ascii="Times New Roman" w:hAnsi="Times New Roman" w:cs="Times New Roman"/>
          <w:sz w:val="24"/>
          <w:szCs w:val="24"/>
        </w:rPr>
        <w:t>“</w:t>
      </w:r>
      <w:r w:rsidR="00724298" w:rsidRPr="000D7284">
        <w:rPr>
          <w:rFonts w:ascii="Times New Roman" w:hAnsi="Times New Roman" w:cs="Times New Roman"/>
          <w:sz w:val="24"/>
          <w:szCs w:val="24"/>
        </w:rPr>
        <w:t>exclusivo de</w:t>
      </w:r>
      <w:r w:rsidR="00072EF0" w:rsidRPr="000D7284">
        <w:rPr>
          <w:rFonts w:ascii="Times New Roman" w:hAnsi="Times New Roman" w:cs="Times New Roman"/>
          <w:sz w:val="24"/>
          <w:szCs w:val="24"/>
        </w:rPr>
        <w:t>l orden social” (p.19)</w:t>
      </w:r>
      <w:r w:rsidR="004033A9">
        <w:rPr>
          <w:rFonts w:ascii="Times New Roman" w:hAnsi="Times New Roman" w:cs="Times New Roman"/>
          <w:sz w:val="24"/>
          <w:szCs w:val="24"/>
        </w:rPr>
        <w:t xml:space="preserve"> </w:t>
      </w:r>
      <w:r w:rsidR="00E55297">
        <w:rPr>
          <w:rFonts w:ascii="Times New Roman" w:hAnsi="Times New Roman" w:cs="Times New Roman"/>
          <w:sz w:val="24"/>
          <w:szCs w:val="24"/>
        </w:rPr>
        <w:t xml:space="preserve">y </w:t>
      </w:r>
      <w:r w:rsidR="000B5E30">
        <w:rPr>
          <w:rFonts w:ascii="Times New Roman" w:hAnsi="Times New Roman" w:cs="Times New Roman"/>
          <w:sz w:val="24"/>
          <w:szCs w:val="24"/>
        </w:rPr>
        <w:t>que,</w:t>
      </w:r>
      <w:r w:rsidR="00E55297">
        <w:rPr>
          <w:rFonts w:ascii="Times New Roman" w:hAnsi="Times New Roman" w:cs="Times New Roman"/>
          <w:sz w:val="24"/>
          <w:szCs w:val="24"/>
        </w:rPr>
        <w:t xml:space="preserve"> por </w:t>
      </w:r>
      <w:r w:rsidR="00750336">
        <w:rPr>
          <w:rFonts w:ascii="Times New Roman" w:hAnsi="Times New Roman" w:cs="Times New Roman"/>
          <w:sz w:val="24"/>
          <w:szCs w:val="24"/>
        </w:rPr>
        <w:t>tanto,</w:t>
      </w:r>
      <w:r w:rsidR="000B5E30">
        <w:rPr>
          <w:rFonts w:ascii="Times New Roman" w:hAnsi="Times New Roman" w:cs="Times New Roman"/>
          <w:sz w:val="24"/>
          <w:szCs w:val="24"/>
        </w:rPr>
        <w:t xml:space="preserve"> trata </w:t>
      </w:r>
      <w:r w:rsidR="00A70765">
        <w:rPr>
          <w:rFonts w:ascii="Times New Roman" w:hAnsi="Times New Roman" w:cs="Times New Roman"/>
          <w:sz w:val="24"/>
          <w:szCs w:val="24"/>
        </w:rPr>
        <w:t xml:space="preserve">de alcanzar </w:t>
      </w:r>
      <w:r w:rsidR="00DB1011">
        <w:rPr>
          <w:rFonts w:ascii="Times New Roman" w:hAnsi="Times New Roman" w:cs="Times New Roman"/>
          <w:sz w:val="24"/>
          <w:szCs w:val="24"/>
        </w:rPr>
        <w:t>“la estructura de la observación del otro” (p.19)</w:t>
      </w:r>
      <w:r w:rsidR="00110706">
        <w:rPr>
          <w:rFonts w:ascii="Times New Roman" w:hAnsi="Times New Roman" w:cs="Times New Roman"/>
          <w:sz w:val="24"/>
          <w:szCs w:val="24"/>
        </w:rPr>
        <w:t xml:space="preserve"> en un intento de </w:t>
      </w:r>
      <w:r w:rsidR="00923809">
        <w:rPr>
          <w:rFonts w:ascii="Times New Roman" w:hAnsi="Times New Roman" w:cs="Times New Roman"/>
          <w:sz w:val="24"/>
          <w:szCs w:val="24"/>
        </w:rPr>
        <w:t>comprensión</w:t>
      </w:r>
      <w:r w:rsidR="00110706">
        <w:rPr>
          <w:rFonts w:ascii="Times New Roman" w:hAnsi="Times New Roman" w:cs="Times New Roman"/>
          <w:sz w:val="24"/>
          <w:szCs w:val="24"/>
        </w:rPr>
        <w:t xml:space="preserve"> del investigado</w:t>
      </w:r>
      <w:r w:rsidR="009734B9">
        <w:rPr>
          <w:rFonts w:ascii="Times New Roman" w:hAnsi="Times New Roman" w:cs="Times New Roman"/>
          <w:sz w:val="24"/>
          <w:szCs w:val="24"/>
        </w:rPr>
        <w:t xml:space="preserve"> y la disposición de </w:t>
      </w:r>
      <w:r w:rsidR="00484111">
        <w:rPr>
          <w:rFonts w:ascii="Times New Roman" w:hAnsi="Times New Roman" w:cs="Times New Roman"/>
          <w:sz w:val="24"/>
          <w:szCs w:val="24"/>
        </w:rPr>
        <w:t xml:space="preserve">escuchar </w:t>
      </w:r>
      <w:r w:rsidR="00957C77">
        <w:rPr>
          <w:rFonts w:ascii="Times New Roman" w:hAnsi="Times New Roman" w:cs="Times New Roman"/>
          <w:sz w:val="24"/>
          <w:szCs w:val="24"/>
        </w:rPr>
        <w:t xml:space="preserve">a este para posibilitar </w:t>
      </w:r>
      <w:r w:rsidR="00AF058C">
        <w:rPr>
          <w:rFonts w:ascii="Times New Roman" w:hAnsi="Times New Roman" w:cs="Times New Roman"/>
          <w:sz w:val="24"/>
          <w:szCs w:val="24"/>
        </w:rPr>
        <w:t>la investigación.</w:t>
      </w:r>
      <w:r w:rsidR="00201FFB">
        <w:rPr>
          <w:rFonts w:ascii="Times New Roman" w:hAnsi="Times New Roman" w:cs="Times New Roman"/>
          <w:sz w:val="24"/>
          <w:szCs w:val="24"/>
        </w:rPr>
        <w:t xml:space="preserve"> </w:t>
      </w:r>
      <w:r w:rsidR="00636DBB">
        <w:rPr>
          <w:rFonts w:ascii="Times New Roman" w:hAnsi="Times New Roman" w:cs="Times New Roman"/>
          <w:sz w:val="24"/>
          <w:szCs w:val="24"/>
        </w:rPr>
        <w:t>También nos</w:t>
      </w:r>
      <w:r w:rsidR="00486EA3">
        <w:rPr>
          <w:rFonts w:ascii="Times New Roman" w:hAnsi="Times New Roman" w:cs="Times New Roman"/>
          <w:sz w:val="24"/>
          <w:szCs w:val="24"/>
        </w:rPr>
        <w:t xml:space="preserve"> </w:t>
      </w:r>
      <w:r w:rsidR="00FD6AFC">
        <w:rPr>
          <w:rFonts w:ascii="Times New Roman" w:hAnsi="Times New Roman" w:cs="Times New Roman"/>
          <w:sz w:val="24"/>
          <w:szCs w:val="24"/>
        </w:rPr>
        <w:t xml:space="preserve">encontramos </w:t>
      </w:r>
      <w:r w:rsidR="00C43BA8">
        <w:rPr>
          <w:rFonts w:ascii="Times New Roman" w:hAnsi="Times New Roman" w:cs="Times New Roman"/>
          <w:sz w:val="24"/>
          <w:szCs w:val="24"/>
        </w:rPr>
        <w:t xml:space="preserve">con </w:t>
      </w:r>
      <w:r w:rsidR="00FD6AFC">
        <w:rPr>
          <w:rFonts w:ascii="Times New Roman" w:hAnsi="Times New Roman" w:cs="Times New Roman"/>
          <w:sz w:val="24"/>
          <w:szCs w:val="24"/>
        </w:rPr>
        <w:t>sus instrumentos</w:t>
      </w:r>
      <w:r w:rsidR="00D37EA9">
        <w:rPr>
          <w:rStyle w:val="Refdenotaalpie"/>
          <w:rFonts w:ascii="Times New Roman" w:hAnsi="Times New Roman" w:cs="Times New Roman"/>
          <w:sz w:val="24"/>
          <w:szCs w:val="24"/>
        </w:rPr>
        <w:footnoteReference w:id="2"/>
      </w:r>
      <w:r w:rsidR="00793CD1">
        <w:rPr>
          <w:rFonts w:ascii="Times New Roman" w:hAnsi="Times New Roman" w:cs="Times New Roman"/>
          <w:sz w:val="24"/>
          <w:szCs w:val="24"/>
        </w:rPr>
        <w:t xml:space="preserve"> </w:t>
      </w:r>
      <w:r w:rsidR="00636DBB">
        <w:rPr>
          <w:rFonts w:ascii="Times New Roman" w:hAnsi="Times New Roman" w:cs="Times New Roman"/>
          <w:sz w:val="24"/>
          <w:szCs w:val="24"/>
        </w:rPr>
        <w:t xml:space="preserve">y </w:t>
      </w:r>
      <w:r w:rsidR="00BD26EB">
        <w:rPr>
          <w:rFonts w:ascii="Times New Roman" w:hAnsi="Times New Roman" w:cs="Times New Roman"/>
          <w:sz w:val="24"/>
          <w:szCs w:val="24"/>
        </w:rPr>
        <w:t xml:space="preserve">la representación </w:t>
      </w:r>
      <w:r w:rsidR="00B07F3A">
        <w:rPr>
          <w:rFonts w:ascii="Times New Roman" w:hAnsi="Times New Roman" w:cs="Times New Roman"/>
          <w:sz w:val="24"/>
          <w:szCs w:val="24"/>
        </w:rPr>
        <w:t xml:space="preserve">que desprende desde la muestra </w:t>
      </w:r>
      <w:r w:rsidR="0095666D">
        <w:rPr>
          <w:rFonts w:ascii="Times New Roman" w:hAnsi="Times New Roman" w:cs="Times New Roman"/>
          <w:sz w:val="24"/>
          <w:szCs w:val="24"/>
        </w:rPr>
        <w:t xml:space="preserve">cualitativa. </w:t>
      </w:r>
      <w:r w:rsidR="002616E5">
        <w:rPr>
          <w:rFonts w:ascii="Times New Roman" w:hAnsi="Times New Roman" w:cs="Times New Roman"/>
          <w:sz w:val="24"/>
          <w:szCs w:val="24"/>
        </w:rPr>
        <w:t xml:space="preserve">Por </w:t>
      </w:r>
      <w:r w:rsidR="00CF55FE">
        <w:rPr>
          <w:rFonts w:ascii="Times New Roman" w:hAnsi="Times New Roman" w:cs="Times New Roman"/>
          <w:sz w:val="24"/>
          <w:szCs w:val="24"/>
        </w:rPr>
        <w:t>último</w:t>
      </w:r>
      <w:r w:rsidR="002616E5">
        <w:rPr>
          <w:rFonts w:ascii="Times New Roman" w:hAnsi="Times New Roman" w:cs="Times New Roman"/>
          <w:sz w:val="24"/>
          <w:szCs w:val="24"/>
        </w:rPr>
        <w:t>,</w:t>
      </w:r>
      <w:r w:rsidR="00C824A6">
        <w:rPr>
          <w:rFonts w:ascii="Times New Roman" w:hAnsi="Times New Roman" w:cs="Times New Roman"/>
          <w:sz w:val="24"/>
          <w:szCs w:val="24"/>
        </w:rPr>
        <w:t xml:space="preserve"> el autor habla acerca de</w:t>
      </w:r>
      <w:r w:rsidR="00E15BE2">
        <w:rPr>
          <w:rFonts w:ascii="Times New Roman" w:hAnsi="Times New Roman" w:cs="Times New Roman"/>
          <w:sz w:val="24"/>
          <w:szCs w:val="24"/>
        </w:rPr>
        <w:t>l enfoque dial</w:t>
      </w:r>
      <w:r w:rsidR="00063FF6">
        <w:rPr>
          <w:rFonts w:ascii="Times New Roman" w:hAnsi="Times New Roman" w:cs="Times New Roman"/>
          <w:sz w:val="24"/>
          <w:szCs w:val="24"/>
        </w:rPr>
        <w:t>é</w:t>
      </w:r>
      <w:r w:rsidR="00E15BE2">
        <w:rPr>
          <w:rFonts w:ascii="Times New Roman" w:hAnsi="Times New Roman" w:cs="Times New Roman"/>
          <w:sz w:val="24"/>
          <w:szCs w:val="24"/>
        </w:rPr>
        <w:t>ctico o reflexivo</w:t>
      </w:r>
      <w:r w:rsidR="006E40C0">
        <w:rPr>
          <w:rFonts w:ascii="Times New Roman" w:hAnsi="Times New Roman" w:cs="Times New Roman"/>
          <w:sz w:val="24"/>
          <w:szCs w:val="24"/>
        </w:rPr>
        <w:t>,</w:t>
      </w:r>
      <w:r w:rsidR="00E15BE2">
        <w:rPr>
          <w:rFonts w:ascii="Times New Roman" w:hAnsi="Times New Roman" w:cs="Times New Roman"/>
          <w:sz w:val="24"/>
          <w:szCs w:val="24"/>
        </w:rPr>
        <w:t xml:space="preserve"> </w:t>
      </w:r>
      <w:r w:rsidR="00C17301">
        <w:rPr>
          <w:rFonts w:ascii="Times New Roman" w:hAnsi="Times New Roman" w:cs="Times New Roman"/>
          <w:sz w:val="24"/>
          <w:szCs w:val="24"/>
        </w:rPr>
        <w:t xml:space="preserve">el cual </w:t>
      </w:r>
      <w:r w:rsidR="00DC22C1">
        <w:rPr>
          <w:rFonts w:ascii="Times New Roman" w:hAnsi="Times New Roman" w:cs="Times New Roman"/>
          <w:sz w:val="24"/>
          <w:szCs w:val="24"/>
        </w:rPr>
        <w:t>“r</w:t>
      </w:r>
      <w:r w:rsidR="00DC22C1" w:rsidRPr="00DC22C1">
        <w:rPr>
          <w:rFonts w:ascii="Times New Roman" w:hAnsi="Times New Roman" w:cs="Times New Roman"/>
          <w:sz w:val="24"/>
          <w:szCs w:val="24"/>
        </w:rPr>
        <w:t>eintegra la observación en las prácticas de transformación o producción de la sociedad.</w:t>
      </w:r>
      <w:r w:rsidR="00DC22C1">
        <w:rPr>
          <w:rFonts w:ascii="Times New Roman" w:hAnsi="Times New Roman" w:cs="Times New Roman"/>
          <w:sz w:val="24"/>
          <w:szCs w:val="24"/>
        </w:rPr>
        <w:t>” (p.</w:t>
      </w:r>
      <w:r w:rsidR="00D9794C">
        <w:rPr>
          <w:rFonts w:ascii="Times New Roman" w:hAnsi="Times New Roman" w:cs="Times New Roman"/>
          <w:sz w:val="24"/>
          <w:szCs w:val="24"/>
        </w:rPr>
        <w:t>24)</w:t>
      </w:r>
      <w:r w:rsidR="00EE5E67">
        <w:rPr>
          <w:rFonts w:ascii="Times New Roman" w:hAnsi="Times New Roman" w:cs="Times New Roman"/>
          <w:sz w:val="24"/>
          <w:szCs w:val="24"/>
        </w:rPr>
        <w:t xml:space="preserve"> y</w:t>
      </w:r>
      <w:r w:rsidR="00F7729D">
        <w:rPr>
          <w:rFonts w:ascii="Times New Roman" w:hAnsi="Times New Roman" w:cs="Times New Roman"/>
          <w:sz w:val="24"/>
          <w:szCs w:val="24"/>
        </w:rPr>
        <w:t>,</w:t>
      </w:r>
      <w:r w:rsidR="00EE5E67">
        <w:rPr>
          <w:rFonts w:ascii="Times New Roman" w:hAnsi="Times New Roman" w:cs="Times New Roman"/>
          <w:sz w:val="24"/>
          <w:szCs w:val="24"/>
        </w:rPr>
        <w:t xml:space="preserve"> </w:t>
      </w:r>
      <w:r w:rsidR="00F7729D">
        <w:rPr>
          <w:rFonts w:ascii="Times New Roman" w:hAnsi="Times New Roman" w:cs="Times New Roman"/>
          <w:sz w:val="24"/>
          <w:szCs w:val="24"/>
        </w:rPr>
        <w:t xml:space="preserve">de esta manera, el investigador </w:t>
      </w:r>
      <w:r w:rsidR="0005217E">
        <w:rPr>
          <w:rFonts w:ascii="Times New Roman" w:hAnsi="Times New Roman" w:cs="Times New Roman"/>
          <w:sz w:val="24"/>
          <w:szCs w:val="24"/>
        </w:rPr>
        <w:t>ahora ocupa el rol</w:t>
      </w:r>
      <w:r w:rsidR="00F7729D">
        <w:rPr>
          <w:rFonts w:ascii="Times New Roman" w:hAnsi="Times New Roman" w:cs="Times New Roman"/>
          <w:sz w:val="24"/>
          <w:szCs w:val="24"/>
        </w:rPr>
        <w:t xml:space="preserve"> de mediador o facilitador </w:t>
      </w:r>
      <w:r w:rsidR="0005217E">
        <w:rPr>
          <w:rFonts w:ascii="Times New Roman" w:hAnsi="Times New Roman" w:cs="Times New Roman"/>
          <w:sz w:val="24"/>
          <w:szCs w:val="24"/>
        </w:rPr>
        <w:t xml:space="preserve">dentro de una investigación </w:t>
      </w:r>
      <w:r w:rsidR="00CF0ADD">
        <w:rPr>
          <w:rFonts w:ascii="Times New Roman" w:hAnsi="Times New Roman" w:cs="Times New Roman"/>
          <w:sz w:val="24"/>
          <w:szCs w:val="24"/>
        </w:rPr>
        <w:t>realizada y conducida por los mismo</w:t>
      </w:r>
      <w:ins w:id="3" w:author="CLAUDIO DUARTE" w:date="2021-11-09T22:58:00Z">
        <w:r w:rsidR="0055128D">
          <w:rPr>
            <w:rFonts w:ascii="Times New Roman" w:hAnsi="Times New Roman" w:cs="Times New Roman"/>
            <w:sz w:val="24"/>
            <w:szCs w:val="24"/>
          </w:rPr>
          <w:t>s</w:t>
        </w:r>
      </w:ins>
      <w:r w:rsidR="00CF0ADD">
        <w:rPr>
          <w:rFonts w:ascii="Times New Roman" w:hAnsi="Times New Roman" w:cs="Times New Roman"/>
          <w:sz w:val="24"/>
          <w:szCs w:val="24"/>
        </w:rPr>
        <w:t xml:space="preserve"> investigados</w:t>
      </w:r>
      <w:r w:rsidR="0032332A">
        <w:rPr>
          <w:rFonts w:ascii="Times New Roman" w:hAnsi="Times New Roman" w:cs="Times New Roman"/>
          <w:sz w:val="24"/>
          <w:szCs w:val="24"/>
        </w:rPr>
        <w:t xml:space="preserve">, </w:t>
      </w:r>
      <w:r w:rsidR="003F4C85">
        <w:rPr>
          <w:rFonts w:ascii="Times New Roman" w:hAnsi="Times New Roman" w:cs="Times New Roman"/>
          <w:sz w:val="24"/>
          <w:szCs w:val="24"/>
        </w:rPr>
        <w:t>la cual puede ser utilizada como herramienta de autoeducación</w:t>
      </w:r>
      <w:r w:rsidR="00550FB6">
        <w:rPr>
          <w:rStyle w:val="Refdenotaalpie"/>
          <w:rFonts w:ascii="Times New Roman" w:hAnsi="Times New Roman" w:cs="Times New Roman"/>
          <w:sz w:val="24"/>
          <w:szCs w:val="24"/>
        </w:rPr>
        <w:footnoteReference w:id="3"/>
      </w:r>
      <w:r w:rsidR="00855DC3">
        <w:rPr>
          <w:rFonts w:ascii="Times New Roman" w:hAnsi="Times New Roman" w:cs="Times New Roman"/>
          <w:sz w:val="24"/>
          <w:szCs w:val="24"/>
        </w:rPr>
        <w:t xml:space="preserve"> </w:t>
      </w:r>
      <w:r w:rsidR="00296FA6">
        <w:rPr>
          <w:rFonts w:ascii="Times New Roman" w:hAnsi="Times New Roman" w:cs="Times New Roman"/>
          <w:sz w:val="24"/>
          <w:szCs w:val="24"/>
        </w:rPr>
        <w:t xml:space="preserve">comprendida dentro de una metodología de intervención. </w:t>
      </w:r>
    </w:p>
    <w:p w14:paraId="1EEF994C" w14:textId="77777777" w:rsidR="00B32CC7" w:rsidRDefault="00B32CC7" w:rsidP="0053497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265B79" w14:textId="77777777" w:rsidR="00B32CC7" w:rsidRDefault="00B32CC7" w:rsidP="0053497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F6531" w14:textId="77777777" w:rsidR="00B32CC7" w:rsidRDefault="00B32CC7" w:rsidP="0053497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AFC4AF" w14:textId="77777777" w:rsidR="00B32CC7" w:rsidRDefault="00B32CC7" w:rsidP="0053497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9C5555" w14:textId="2769DF7F" w:rsidR="003955C9" w:rsidRDefault="003955C9" w:rsidP="0053497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Pregunta y comentarios personales</w:t>
      </w:r>
    </w:p>
    <w:p w14:paraId="3D896A30" w14:textId="77777777" w:rsidR="00C06A67" w:rsidRPr="00C06A67" w:rsidRDefault="00C06A67" w:rsidP="00C06A67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06A67">
        <w:rPr>
          <w:rFonts w:ascii="Times New Roman" w:hAnsi="Times New Roman" w:cs="Times New Roman"/>
          <w:sz w:val="24"/>
          <w:szCs w:val="24"/>
          <w:lang w:val="es-ES"/>
        </w:rPr>
        <w:t>¿Cuáles son las diferencias principales entre los tres métodos propuestos por el autor?</w:t>
      </w:r>
    </w:p>
    <w:p w14:paraId="317E3586" w14:textId="288B22E5" w:rsidR="004E61FB" w:rsidRDefault="00D766AE" w:rsidP="005349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Según el autor, las principales diferencias </w:t>
      </w:r>
      <w:r w:rsidR="00D027BA">
        <w:rPr>
          <w:rFonts w:ascii="Times New Roman" w:hAnsi="Times New Roman" w:cs="Times New Roman"/>
          <w:sz w:val="24"/>
          <w:szCs w:val="24"/>
        </w:rPr>
        <w:t xml:space="preserve">que podemos identificar </w:t>
      </w:r>
      <w:r w:rsidR="00B32CC7">
        <w:rPr>
          <w:rFonts w:ascii="Times New Roman" w:hAnsi="Times New Roman" w:cs="Times New Roman"/>
          <w:sz w:val="24"/>
          <w:szCs w:val="24"/>
        </w:rPr>
        <w:t>entre los métodos cuantitativo, cualitativo y dial</w:t>
      </w:r>
      <w:r w:rsidR="00063FF6">
        <w:rPr>
          <w:rFonts w:ascii="Times New Roman" w:hAnsi="Times New Roman" w:cs="Times New Roman"/>
          <w:sz w:val="24"/>
          <w:szCs w:val="24"/>
        </w:rPr>
        <w:t>é</w:t>
      </w:r>
      <w:r w:rsidR="00B32CC7">
        <w:rPr>
          <w:rFonts w:ascii="Times New Roman" w:hAnsi="Times New Roman" w:cs="Times New Roman"/>
          <w:sz w:val="24"/>
          <w:szCs w:val="24"/>
        </w:rPr>
        <w:t xml:space="preserve">ctico </w:t>
      </w:r>
      <w:r w:rsidR="00334C7F">
        <w:rPr>
          <w:rFonts w:ascii="Times New Roman" w:hAnsi="Times New Roman" w:cs="Times New Roman"/>
          <w:sz w:val="24"/>
          <w:szCs w:val="24"/>
        </w:rPr>
        <w:t xml:space="preserve">es la manera en que </w:t>
      </w:r>
      <w:r w:rsidR="00903C24">
        <w:rPr>
          <w:rFonts w:ascii="Times New Roman" w:hAnsi="Times New Roman" w:cs="Times New Roman"/>
          <w:sz w:val="24"/>
          <w:szCs w:val="24"/>
        </w:rPr>
        <w:t xml:space="preserve">cada uno de </w:t>
      </w:r>
      <w:r w:rsidR="00334C7F">
        <w:rPr>
          <w:rFonts w:ascii="Times New Roman" w:hAnsi="Times New Roman" w:cs="Times New Roman"/>
          <w:sz w:val="24"/>
          <w:szCs w:val="24"/>
        </w:rPr>
        <w:t xml:space="preserve">estos </w:t>
      </w:r>
      <w:r w:rsidR="00520717">
        <w:rPr>
          <w:rFonts w:ascii="Times New Roman" w:hAnsi="Times New Roman" w:cs="Times New Roman"/>
          <w:sz w:val="24"/>
          <w:szCs w:val="24"/>
        </w:rPr>
        <w:t xml:space="preserve">logran la </w:t>
      </w:r>
      <w:r w:rsidR="00EE1461">
        <w:rPr>
          <w:rFonts w:ascii="Times New Roman" w:hAnsi="Times New Roman" w:cs="Times New Roman"/>
          <w:sz w:val="24"/>
          <w:szCs w:val="24"/>
        </w:rPr>
        <w:t>definición</w:t>
      </w:r>
      <w:r w:rsidR="00903C24">
        <w:rPr>
          <w:rFonts w:ascii="Times New Roman" w:hAnsi="Times New Roman" w:cs="Times New Roman"/>
          <w:sz w:val="24"/>
          <w:szCs w:val="24"/>
        </w:rPr>
        <w:t>,</w:t>
      </w:r>
      <w:r w:rsidR="00EE1461">
        <w:rPr>
          <w:rFonts w:ascii="Times New Roman" w:hAnsi="Times New Roman" w:cs="Times New Roman"/>
          <w:sz w:val="24"/>
          <w:szCs w:val="24"/>
        </w:rPr>
        <w:t xml:space="preserve"> formulación </w:t>
      </w:r>
      <w:r w:rsidR="00F33945">
        <w:rPr>
          <w:rFonts w:ascii="Times New Roman" w:hAnsi="Times New Roman" w:cs="Times New Roman"/>
          <w:sz w:val="24"/>
          <w:szCs w:val="24"/>
        </w:rPr>
        <w:t xml:space="preserve">y construcción </w:t>
      </w:r>
      <w:r w:rsidR="00EE1461">
        <w:rPr>
          <w:rFonts w:ascii="Times New Roman" w:hAnsi="Times New Roman" w:cs="Times New Roman"/>
          <w:sz w:val="24"/>
          <w:szCs w:val="24"/>
        </w:rPr>
        <w:t xml:space="preserve">de </w:t>
      </w:r>
      <w:r w:rsidR="007A31DC">
        <w:rPr>
          <w:rFonts w:ascii="Times New Roman" w:hAnsi="Times New Roman" w:cs="Times New Roman"/>
          <w:sz w:val="24"/>
          <w:szCs w:val="24"/>
        </w:rPr>
        <w:t>la muestra</w:t>
      </w:r>
      <w:r w:rsidR="00CB0EE2">
        <w:rPr>
          <w:rFonts w:ascii="Times New Roman" w:hAnsi="Times New Roman" w:cs="Times New Roman"/>
          <w:sz w:val="24"/>
          <w:szCs w:val="24"/>
        </w:rPr>
        <w:t>, el instrumento de observación y el análisis</w:t>
      </w:r>
      <w:r w:rsidR="00C13B6E">
        <w:rPr>
          <w:rFonts w:ascii="Times New Roman" w:hAnsi="Times New Roman" w:cs="Times New Roman"/>
          <w:sz w:val="24"/>
          <w:szCs w:val="24"/>
        </w:rPr>
        <w:t xml:space="preserve"> de la investigación</w:t>
      </w:r>
      <w:r w:rsidR="0015319A">
        <w:rPr>
          <w:rFonts w:ascii="Times New Roman" w:hAnsi="Times New Roman" w:cs="Times New Roman"/>
          <w:sz w:val="24"/>
          <w:szCs w:val="24"/>
        </w:rPr>
        <w:t>.</w:t>
      </w:r>
      <w:r w:rsidR="00B324A7">
        <w:rPr>
          <w:rFonts w:ascii="Times New Roman" w:hAnsi="Times New Roman" w:cs="Times New Roman"/>
          <w:sz w:val="24"/>
          <w:szCs w:val="24"/>
        </w:rPr>
        <w:t xml:space="preserve"> Ibáñez </w:t>
      </w:r>
      <w:r w:rsidR="00FE4174">
        <w:rPr>
          <w:rFonts w:ascii="Times New Roman" w:hAnsi="Times New Roman" w:cs="Times New Roman"/>
          <w:sz w:val="24"/>
          <w:szCs w:val="24"/>
        </w:rPr>
        <w:t xml:space="preserve">describe </w:t>
      </w:r>
      <w:r w:rsidR="0015319A">
        <w:rPr>
          <w:rFonts w:ascii="Times New Roman" w:hAnsi="Times New Roman" w:cs="Times New Roman"/>
          <w:sz w:val="24"/>
          <w:szCs w:val="24"/>
        </w:rPr>
        <w:t xml:space="preserve">esta diferencia </w:t>
      </w:r>
      <w:r w:rsidR="00FE4174">
        <w:rPr>
          <w:rFonts w:ascii="Times New Roman" w:hAnsi="Times New Roman" w:cs="Times New Roman"/>
          <w:sz w:val="24"/>
          <w:szCs w:val="24"/>
        </w:rPr>
        <w:t xml:space="preserve">como </w:t>
      </w:r>
      <w:r w:rsidR="00832C10">
        <w:rPr>
          <w:rFonts w:ascii="Times New Roman" w:hAnsi="Times New Roman" w:cs="Times New Roman"/>
          <w:sz w:val="24"/>
          <w:szCs w:val="24"/>
        </w:rPr>
        <w:t>“</w:t>
      </w:r>
      <w:r w:rsidR="00832C10" w:rsidRPr="00832C10">
        <w:rPr>
          <w:rFonts w:ascii="Times New Roman" w:hAnsi="Times New Roman" w:cs="Times New Roman"/>
          <w:sz w:val="24"/>
          <w:szCs w:val="24"/>
        </w:rPr>
        <w:t>lógicas no traducibles entre sí, ni siquiera fácilmente acumulables o combinables</w:t>
      </w:r>
      <w:r w:rsidR="00832C10">
        <w:rPr>
          <w:rFonts w:ascii="Times New Roman" w:hAnsi="Times New Roman" w:cs="Times New Roman"/>
          <w:sz w:val="24"/>
          <w:szCs w:val="24"/>
        </w:rPr>
        <w:t>” (p. 12)</w:t>
      </w:r>
      <w:r w:rsidR="000E4034">
        <w:rPr>
          <w:rFonts w:ascii="Times New Roman" w:hAnsi="Times New Roman" w:cs="Times New Roman"/>
          <w:sz w:val="24"/>
          <w:szCs w:val="24"/>
        </w:rPr>
        <w:t xml:space="preserve">. Esto </w:t>
      </w:r>
      <w:r w:rsidR="003208E7">
        <w:rPr>
          <w:rFonts w:ascii="Times New Roman" w:hAnsi="Times New Roman" w:cs="Times New Roman"/>
          <w:sz w:val="24"/>
          <w:szCs w:val="24"/>
        </w:rPr>
        <w:t>ya que</w:t>
      </w:r>
      <w:r w:rsidR="0036318B">
        <w:rPr>
          <w:rFonts w:ascii="Times New Roman" w:hAnsi="Times New Roman" w:cs="Times New Roman"/>
          <w:sz w:val="24"/>
          <w:szCs w:val="24"/>
        </w:rPr>
        <w:t xml:space="preserve">, de por sí existe </w:t>
      </w:r>
      <w:r w:rsidR="004E61FB">
        <w:rPr>
          <w:rFonts w:ascii="Times New Roman" w:hAnsi="Times New Roman" w:cs="Times New Roman"/>
          <w:sz w:val="24"/>
          <w:szCs w:val="24"/>
        </w:rPr>
        <w:t xml:space="preserve">una “tensión” bastante conocida entre los enfoques </w:t>
      </w:r>
      <w:r w:rsidR="005A7CF4">
        <w:rPr>
          <w:rFonts w:ascii="Times New Roman" w:hAnsi="Times New Roman" w:cs="Times New Roman"/>
          <w:sz w:val="24"/>
          <w:szCs w:val="24"/>
        </w:rPr>
        <w:t xml:space="preserve">de pensamiento </w:t>
      </w:r>
      <w:r w:rsidR="008A49AF">
        <w:rPr>
          <w:rFonts w:ascii="Times New Roman" w:hAnsi="Times New Roman" w:cs="Times New Roman"/>
          <w:sz w:val="24"/>
          <w:szCs w:val="24"/>
        </w:rPr>
        <w:t>estadístico</w:t>
      </w:r>
      <w:r w:rsidR="00D2320B">
        <w:rPr>
          <w:rFonts w:ascii="Times New Roman" w:hAnsi="Times New Roman" w:cs="Times New Roman"/>
          <w:sz w:val="24"/>
          <w:szCs w:val="24"/>
        </w:rPr>
        <w:t xml:space="preserve"> </w:t>
      </w:r>
      <w:r w:rsidR="004E61FB">
        <w:rPr>
          <w:rFonts w:ascii="Times New Roman" w:hAnsi="Times New Roman" w:cs="Times New Roman"/>
          <w:sz w:val="24"/>
          <w:szCs w:val="24"/>
        </w:rPr>
        <w:t xml:space="preserve">y </w:t>
      </w:r>
      <w:r w:rsidR="008A49AF">
        <w:rPr>
          <w:rFonts w:ascii="Times New Roman" w:hAnsi="Times New Roman" w:cs="Times New Roman"/>
          <w:sz w:val="24"/>
          <w:szCs w:val="24"/>
        </w:rPr>
        <w:t>los de pensamiento discursivo</w:t>
      </w:r>
      <w:r w:rsidR="00D2320B">
        <w:rPr>
          <w:rFonts w:ascii="Times New Roman" w:hAnsi="Times New Roman" w:cs="Times New Roman"/>
          <w:sz w:val="24"/>
          <w:szCs w:val="24"/>
        </w:rPr>
        <w:t>.</w:t>
      </w:r>
      <w:r w:rsidR="00962A3D">
        <w:rPr>
          <w:rFonts w:ascii="Times New Roman" w:hAnsi="Times New Roman" w:cs="Times New Roman"/>
          <w:sz w:val="24"/>
          <w:szCs w:val="24"/>
        </w:rPr>
        <w:t xml:space="preserve"> Pero cuando hablamos del método dialéctico </w:t>
      </w:r>
      <w:r w:rsidR="003B13D6">
        <w:rPr>
          <w:rFonts w:ascii="Times New Roman" w:hAnsi="Times New Roman" w:cs="Times New Roman"/>
          <w:sz w:val="24"/>
          <w:szCs w:val="24"/>
        </w:rPr>
        <w:t xml:space="preserve">esta diferencia </w:t>
      </w:r>
      <w:r w:rsidR="0015052B">
        <w:rPr>
          <w:rFonts w:ascii="Times New Roman" w:hAnsi="Times New Roman" w:cs="Times New Roman"/>
          <w:sz w:val="24"/>
          <w:szCs w:val="24"/>
        </w:rPr>
        <w:t xml:space="preserve">torna un </w:t>
      </w:r>
      <w:r w:rsidR="00356489">
        <w:rPr>
          <w:rFonts w:ascii="Times New Roman" w:hAnsi="Times New Roman" w:cs="Times New Roman"/>
          <w:sz w:val="24"/>
          <w:szCs w:val="24"/>
        </w:rPr>
        <w:t>camino distinto</w:t>
      </w:r>
      <w:r w:rsidR="00817764">
        <w:rPr>
          <w:rFonts w:ascii="Times New Roman" w:hAnsi="Times New Roman" w:cs="Times New Roman"/>
          <w:sz w:val="24"/>
          <w:szCs w:val="24"/>
        </w:rPr>
        <w:t xml:space="preserve"> de estos dos</w:t>
      </w:r>
      <w:r w:rsidR="00356489">
        <w:rPr>
          <w:rFonts w:ascii="Times New Roman" w:hAnsi="Times New Roman" w:cs="Times New Roman"/>
          <w:sz w:val="24"/>
          <w:szCs w:val="24"/>
        </w:rPr>
        <w:t xml:space="preserve">, puesto que el autor lo propone como </w:t>
      </w:r>
      <w:r w:rsidR="009653DE">
        <w:rPr>
          <w:rFonts w:ascii="Times New Roman" w:hAnsi="Times New Roman" w:cs="Times New Roman"/>
          <w:sz w:val="24"/>
          <w:szCs w:val="24"/>
        </w:rPr>
        <w:t>una</w:t>
      </w:r>
      <w:r w:rsidR="00817764">
        <w:rPr>
          <w:rFonts w:ascii="Times New Roman" w:hAnsi="Times New Roman" w:cs="Times New Roman"/>
          <w:sz w:val="24"/>
          <w:szCs w:val="24"/>
        </w:rPr>
        <w:t xml:space="preserve"> “</w:t>
      </w:r>
      <w:r w:rsidR="00817764" w:rsidRPr="00817764">
        <w:rPr>
          <w:rFonts w:ascii="Times New Roman" w:hAnsi="Times New Roman" w:cs="Times New Roman"/>
          <w:sz w:val="24"/>
          <w:szCs w:val="24"/>
        </w:rPr>
        <w:t>diferencia de nivel epistemológico</w:t>
      </w:r>
      <w:r w:rsidR="00817764">
        <w:rPr>
          <w:rFonts w:ascii="Times New Roman" w:hAnsi="Times New Roman" w:cs="Times New Roman"/>
          <w:sz w:val="24"/>
          <w:szCs w:val="24"/>
        </w:rPr>
        <w:t>” (</w:t>
      </w:r>
      <w:r w:rsidR="002154FF">
        <w:rPr>
          <w:rFonts w:ascii="Times New Roman" w:hAnsi="Times New Roman" w:cs="Times New Roman"/>
          <w:sz w:val="24"/>
          <w:szCs w:val="24"/>
        </w:rPr>
        <w:t>p.13)</w:t>
      </w:r>
      <w:r w:rsidR="008962CD">
        <w:rPr>
          <w:rFonts w:ascii="Times New Roman" w:hAnsi="Times New Roman" w:cs="Times New Roman"/>
          <w:sz w:val="24"/>
          <w:szCs w:val="24"/>
        </w:rPr>
        <w:t xml:space="preserve">, el cual se sale de las bases clásicas en las que se basan </w:t>
      </w:r>
      <w:r w:rsidR="00863E4A">
        <w:rPr>
          <w:rFonts w:ascii="Times New Roman" w:hAnsi="Times New Roman" w:cs="Times New Roman"/>
          <w:sz w:val="24"/>
          <w:szCs w:val="24"/>
        </w:rPr>
        <w:t>el método cualitativo y cuantitativo</w:t>
      </w:r>
      <w:r w:rsidR="0097377F">
        <w:rPr>
          <w:rFonts w:ascii="Times New Roman" w:hAnsi="Times New Roman" w:cs="Times New Roman"/>
          <w:sz w:val="24"/>
          <w:szCs w:val="24"/>
        </w:rPr>
        <w:t>, especialmente con est</w:t>
      </w:r>
      <w:r w:rsidR="00CE177E">
        <w:rPr>
          <w:rFonts w:ascii="Times New Roman" w:hAnsi="Times New Roman" w:cs="Times New Roman"/>
          <w:sz w:val="24"/>
          <w:szCs w:val="24"/>
        </w:rPr>
        <w:t>e</w:t>
      </w:r>
      <w:r w:rsidR="0097377F">
        <w:rPr>
          <w:rFonts w:ascii="Times New Roman" w:hAnsi="Times New Roman" w:cs="Times New Roman"/>
          <w:sz w:val="24"/>
          <w:szCs w:val="24"/>
        </w:rPr>
        <w:t xml:space="preserve"> últim</w:t>
      </w:r>
      <w:r w:rsidR="00CE177E">
        <w:rPr>
          <w:rFonts w:ascii="Times New Roman" w:hAnsi="Times New Roman" w:cs="Times New Roman"/>
          <w:sz w:val="24"/>
          <w:szCs w:val="24"/>
        </w:rPr>
        <w:t>o</w:t>
      </w:r>
      <w:r w:rsidR="0097377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1E2AD0" w14:textId="0B58CF8F" w:rsidR="00DC288B" w:rsidRPr="00C06A67" w:rsidRDefault="00DC288B" w:rsidP="005349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 último, me gustaría mencionar aquell</w:t>
      </w:r>
      <w:r w:rsidR="00530A7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que me parec</w:t>
      </w:r>
      <w:r w:rsidR="00530A73">
        <w:rPr>
          <w:rFonts w:ascii="Times New Roman" w:hAnsi="Times New Roman" w:cs="Times New Roman"/>
          <w:sz w:val="24"/>
          <w:szCs w:val="24"/>
        </w:rPr>
        <w:t>ió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3FE">
        <w:rPr>
          <w:rFonts w:ascii="Times New Roman" w:hAnsi="Times New Roman" w:cs="Times New Roman"/>
          <w:sz w:val="24"/>
          <w:szCs w:val="24"/>
        </w:rPr>
        <w:t xml:space="preserve">interesante dentro de esta presentación del libro. </w:t>
      </w:r>
      <w:r w:rsidR="00DE6F4C">
        <w:rPr>
          <w:rFonts w:ascii="Times New Roman" w:hAnsi="Times New Roman" w:cs="Times New Roman"/>
          <w:sz w:val="24"/>
          <w:szCs w:val="24"/>
        </w:rPr>
        <w:t>E</w:t>
      </w:r>
      <w:r w:rsidR="00E303FE">
        <w:rPr>
          <w:rFonts w:ascii="Times New Roman" w:hAnsi="Times New Roman" w:cs="Times New Roman"/>
          <w:sz w:val="24"/>
          <w:szCs w:val="24"/>
        </w:rPr>
        <w:t xml:space="preserve">l hecho </w:t>
      </w:r>
      <w:r w:rsidR="00D2799A">
        <w:rPr>
          <w:rFonts w:ascii="Times New Roman" w:hAnsi="Times New Roman" w:cs="Times New Roman"/>
          <w:sz w:val="24"/>
          <w:szCs w:val="24"/>
        </w:rPr>
        <w:t>que hayan considerado la integración de</w:t>
      </w:r>
      <w:r w:rsidR="005C06A1">
        <w:rPr>
          <w:rFonts w:ascii="Times New Roman" w:hAnsi="Times New Roman" w:cs="Times New Roman"/>
          <w:sz w:val="24"/>
          <w:szCs w:val="24"/>
        </w:rPr>
        <w:t>l</w:t>
      </w:r>
      <w:r w:rsidR="00D2799A">
        <w:rPr>
          <w:rFonts w:ascii="Times New Roman" w:hAnsi="Times New Roman" w:cs="Times New Roman"/>
          <w:sz w:val="24"/>
          <w:szCs w:val="24"/>
        </w:rPr>
        <w:t xml:space="preserve"> método dialéctico/reflexivo</w:t>
      </w:r>
      <w:r w:rsidR="00C704EB">
        <w:rPr>
          <w:rFonts w:ascii="Times New Roman" w:hAnsi="Times New Roman" w:cs="Times New Roman"/>
          <w:sz w:val="24"/>
          <w:szCs w:val="24"/>
        </w:rPr>
        <w:t xml:space="preserve">, creo que ayuda a </w:t>
      </w:r>
      <w:r w:rsidR="009450E5">
        <w:rPr>
          <w:rFonts w:ascii="Times New Roman" w:hAnsi="Times New Roman" w:cs="Times New Roman"/>
          <w:sz w:val="24"/>
          <w:szCs w:val="24"/>
        </w:rPr>
        <w:t>expandir</w:t>
      </w:r>
      <w:r w:rsidR="00C704EB">
        <w:rPr>
          <w:rFonts w:ascii="Times New Roman" w:hAnsi="Times New Roman" w:cs="Times New Roman"/>
          <w:sz w:val="24"/>
          <w:szCs w:val="24"/>
        </w:rPr>
        <w:t xml:space="preserve"> el camino del quehacer sociológico</w:t>
      </w:r>
      <w:r w:rsidR="009450E5">
        <w:rPr>
          <w:rFonts w:ascii="Times New Roman" w:hAnsi="Times New Roman" w:cs="Times New Roman"/>
          <w:sz w:val="24"/>
          <w:szCs w:val="24"/>
        </w:rPr>
        <w:t xml:space="preserve"> </w:t>
      </w:r>
      <w:r w:rsidR="001A604A">
        <w:rPr>
          <w:rFonts w:ascii="Times New Roman" w:hAnsi="Times New Roman" w:cs="Times New Roman"/>
          <w:sz w:val="24"/>
          <w:szCs w:val="24"/>
        </w:rPr>
        <w:t>y de las ciencias sociales en</w:t>
      </w:r>
      <w:r w:rsidR="00BB1559">
        <w:rPr>
          <w:rFonts w:ascii="Times New Roman" w:hAnsi="Times New Roman" w:cs="Times New Roman"/>
          <w:sz w:val="24"/>
          <w:szCs w:val="24"/>
        </w:rPr>
        <w:t xml:space="preserve"> general</w:t>
      </w:r>
      <w:r w:rsidR="001A604A">
        <w:rPr>
          <w:rFonts w:ascii="Times New Roman" w:hAnsi="Times New Roman" w:cs="Times New Roman"/>
          <w:sz w:val="24"/>
          <w:szCs w:val="24"/>
        </w:rPr>
        <w:t xml:space="preserve">, </w:t>
      </w:r>
      <w:r w:rsidR="00BB1559">
        <w:rPr>
          <w:rFonts w:ascii="Times New Roman" w:hAnsi="Times New Roman" w:cs="Times New Roman"/>
          <w:sz w:val="24"/>
          <w:szCs w:val="24"/>
        </w:rPr>
        <w:t>en compañía</w:t>
      </w:r>
      <w:r w:rsidR="009450E5">
        <w:rPr>
          <w:rFonts w:ascii="Times New Roman" w:hAnsi="Times New Roman" w:cs="Times New Roman"/>
          <w:sz w:val="24"/>
          <w:szCs w:val="24"/>
        </w:rPr>
        <w:t xml:space="preserve"> </w:t>
      </w:r>
      <w:r w:rsidR="001A604A">
        <w:rPr>
          <w:rFonts w:ascii="Times New Roman" w:hAnsi="Times New Roman" w:cs="Times New Roman"/>
          <w:sz w:val="24"/>
          <w:szCs w:val="24"/>
        </w:rPr>
        <w:t>a</w:t>
      </w:r>
      <w:r w:rsidR="009450E5">
        <w:rPr>
          <w:rFonts w:ascii="Times New Roman" w:hAnsi="Times New Roman" w:cs="Times New Roman"/>
          <w:sz w:val="24"/>
          <w:szCs w:val="24"/>
        </w:rPr>
        <w:t xml:space="preserve"> las nuevas generaciones</w:t>
      </w:r>
      <w:r w:rsidR="001A604A">
        <w:rPr>
          <w:rFonts w:ascii="Times New Roman" w:hAnsi="Times New Roman" w:cs="Times New Roman"/>
          <w:sz w:val="24"/>
          <w:szCs w:val="24"/>
        </w:rPr>
        <w:t xml:space="preserve"> como nosotr</w:t>
      </w:r>
      <w:r w:rsidR="00925429">
        <w:rPr>
          <w:rFonts w:ascii="Times New Roman" w:hAnsi="Times New Roman" w:cs="Times New Roman"/>
          <w:sz w:val="24"/>
          <w:szCs w:val="24"/>
        </w:rPr>
        <w:t>es</w:t>
      </w:r>
      <w:r w:rsidR="00850BE6">
        <w:rPr>
          <w:rFonts w:ascii="Times New Roman" w:hAnsi="Times New Roman" w:cs="Times New Roman"/>
          <w:sz w:val="24"/>
          <w:szCs w:val="24"/>
        </w:rPr>
        <w:t>, debido a que</w:t>
      </w:r>
      <w:r w:rsidR="002B5A14">
        <w:rPr>
          <w:rFonts w:ascii="Times New Roman" w:hAnsi="Times New Roman" w:cs="Times New Roman"/>
          <w:sz w:val="24"/>
          <w:szCs w:val="24"/>
        </w:rPr>
        <w:t xml:space="preserve"> </w:t>
      </w:r>
      <w:r w:rsidR="00334C6A">
        <w:rPr>
          <w:rFonts w:ascii="Times New Roman" w:hAnsi="Times New Roman" w:cs="Times New Roman"/>
          <w:sz w:val="24"/>
          <w:szCs w:val="24"/>
        </w:rPr>
        <w:t xml:space="preserve">nos permite ver </w:t>
      </w:r>
      <w:r w:rsidR="0083093B">
        <w:rPr>
          <w:rFonts w:ascii="Times New Roman" w:hAnsi="Times New Roman" w:cs="Times New Roman"/>
          <w:sz w:val="24"/>
          <w:szCs w:val="24"/>
        </w:rPr>
        <w:t>cómo</w:t>
      </w:r>
      <w:r w:rsidR="00334C6A">
        <w:rPr>
          <w:rFonts w:ascii="Times New Roman" w:hAnsi="Times New Roman" w:cs="Times New Roman"/>
          <w:sz w:val="24"/>
          <w:szCs w:val="24"/>
        </w:rPr>
        <w:t xml:space="preserve"> es que las ciencias sociales pueden </w:t>
      </w:r>
      <w:r w:rsidR="00E94242">
        <w:rPr>
          <w:rFonts w:ascii="Times New Roman" w:hAnsi="Times New Roman" w:cs="Times New Roman"/>
          <w:sz w:val="24"/>
          <w:szCs w:val="24"/>
        </w:rPr>
        <w:t>crecer y avanzar</w:t>
      </w:r>
      <w:r w:rsidR="005C32E1">
        <w:rPr>
          <w:rFonts w:ascii="Times New Roman" w:hAnsi="Times New Roman" w:cs="Times New Roman"/>
          <w:sz w:val="24"/>
          <w:szCs w:val="24"/>
        </w:rPr>
        <w:t>, y así mismo,</w:t>
      </w:r>
      <w:r w:rsidR="00675D01">
        <w:rPr>
          <w:rFonts w:ascii="Times New Roman" w:hAnsi="Times New Roman" w:cs="Times New Roman"/>
          <w:sz w:val="24"/>
          <w:szCs w:val="24"/>
        </w:rPr>
        <w:t xml:space="preserve"> su metodología </w:t>
      </w:r>
      <w:r w:rsidR="005C32E1" w:rsidRPr="005C32E1">
        <w:rPr>
          <w:rFonts w:ascii="Times New Roman" w:hAnsi="Times New Roman" w:cs="Times New Roman"/>
          <w:sz w:val="24"/>
          <w:szCs w:val="24"/>
        </w:rPr>
        <w:t>se acerca mucho a la sensibilidad social presente en estas</w:t>
      </w:r>
      <w:r w:rsidR="005C32E1">
        <w:rPr>
          <w:rFonts w:ascii="Times New Roman" w:hAnsi="Times New Roman" w:cs="Times New Roman"/>
          <w:sz w:val="24"/>
          <w:szCs w:val="24"/>
        </w:rPr>
        <w:t xml:space="preserve"> nuevas generaciones. </w:t>
      </w:r>
    </w:p>
    <w:sectPr w:rsidR="00DC288B" w:rsidRPr="00C06A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09T22:55:00Z" w:initials="CD">
    <w:p w14:paraId="3A4E3346" w14:textId="72D4FE05" w:rsidR="00F84177" w:rsidRDefault="00F84177">
      <w:pPr>
        <w:pStyle w:val="Textocomentario"/>
      </w:pPr>
      <w:r>
        <w:rPr>
          <w:rStyle w:val="Refdecomentario"/>
        </w:rPr>
        <w:annotationRef/>
      </w:r>
      <w:r>
        <w:t>¿por qué este autor?</w:t>
      </w:r>
    </w:p>
  </w:comment>
  <w:comment w:id="1" w:author="CLAUDIO DUARTE" w:date="2021-11-09T22:56:00Z" w:initials="CD">
    <w:p w14:paraId="7021FA54" w14:textId="4580F0A8" w:rsidR="00F84177" w:rsidRDefault="00F84177">
      <w:pPr>
        <w:pStyle w:val="Textocomentario"/>
      </w:pPr>
      <w:r>
        <w:rPr>
          <w:rStyle w:val="Refdecomentario"/>
        </w:rPr>
        <w:annotationRef/>
      </w:r>
      <w:r w:rsidR="0055128D">
        <w:t>Bu</w:t>
      </w:r>
      <w:r>
        <w:t>en trabajo</w:t>
      </w:r>
      <w:r w:rsidR="0055128D">
        <w:t>, ver confusión de autor</w:t>
      </w:r>
      <w:r>
        <w:t>. Nota:</w:t>
      </w:r>
      <w:r w:rsidR="0055128D">
        <w:t xml:space="preserve"> 6.6</w:t>
      </w:r>
    </w:p>
  </w:comment>
  <w:comment w:id="2" w:author="CLAUDIO DUARTE" w:date="2021-11-09T22:57:00Z" w:initials="CD">
    <w:p w14:paraId="6EC54A65" w14:textId="4B43A348" w:rsidR="0055128D" w:rsidRDefault="0055128D">
      <w:pPr>
        <w:pStyle w:val="Textocomentario"/>
      </w:pPr>
      <w:r>
        <w:rPr>
          <w:rStyle w:val="Refdecomentario"/>
        </w:rPr>
        <w:annotationRef/>
      </w:r>
      <w:r>
        <w:t>El autor es Manuel Canales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4E3346" w15:done="0"/>
  <w15:commentEx w15:paraId="7021FA54" w15:done="0"/>
  <w15:commentEx w15:paraId="6EC54A6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57AFF" w16cex:dateUtc="2021-11-10T01:55:00Z"/>
  <w16cex:commentExtensible w16cex:durableId="25357B0F" w16cex:dateUtc="2021-11-10T01:56:00Z"/>
  <w16cex:commentExtensible w16cex:durableId="25357B43" w16cex:dateUtc="2021-11-10T01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4E3346" w16cid:durableId="25357AFF"/>
  <w16cid:commentId w16cid:paraId="7021FA54" w16cid:durableId="25357B0F"/>
  <w16cid:commentId w16cid:paraId="6EC54A65" w16cid:durableId="25357B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15E4C" w14:textId="77777777" w:rsidR="00C8508A" w:rsidRDefault="00C8508A" w:rsidP="00FA226D">
      <w:pPr>
        <w:spacing w:after="0" w:line="240" w:lineRule="auto"/>
      </w:pPr>
      <w:r>
        <w:separator/>
      </w:r>
    </w:p>
  </w:endnote>
  <w:endnote w:type="continuationSeparator" w:id="0">
    <w:p w14:paraId="2D430A9A" w14:textId="77777777" w:rsidR="00C8508A" w:rsidRDefault="00C8508A" w:rsidP="00FA2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2AED8" w14:textId="77777777" w:rsidR="00C8508A" w:rsidRDefault="00C8508A" w:rsidP="00FA226D">
      <w:pPr>
        <w:spacing w:after="0" w:line="240" w:lineRule="auto"/>
      </w:pPr>
      <w:r>
        <w:separator/>
      </w:r>
    </w:p>
  </w:footnote>
  <w:footnote w:type="continuationSeparator" w:id="0">
    <w:p w14:paraId="17E52F63" w14:textId="77777777" w:rsidR="00C8508A" w:rsidRDefault="00C8508A" w:rsidP="00FA226D">
      <w:pPr>
        <w:spacing w:after="0" w:line="240" w:lineRule="auto"/>
      </w:pPr>
      <w:r>
        <w:continuationSeparator/>
      </w:r>
    </w:p>
  </w:footnote>
  <w:footnote w:id="1">
    <w:p w14:paraId="3870389B" w14:textId="14CA6FFD" w:rsidR="009865D2" w:rsidRPr="009865D2" w:rsidRDefault="009865D2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T</w:t>
      </w:r>
      <w:r w:rsidRPr="009865D2">
        <w:t>ales como la muestra, la escala y la encuesta</w:t>
      </w:r>
      <w:r>
        <w:t>.</w:t>
      </w:r>
    </w:p>
  </w:footnote>
  <w:footnote w:id="2">
    <w:p w14:paraId="41F10161" w14:textId="3A735E02" w:rsidR="00D37EA9" w:rsidRPr="00D37EA9" w:rsidRDefault="00D37EA9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 xml:space="preserve">Entre ellos </w:t>
      </w:r>
      <w:r w:rsidR="00F77F52">
        <w:rPr>
          <w:lang w:val="es-MX"/>
        </w:rPr>
        <w:t xml:space="preserve">encontramos los cuestionarios, </w:t>
      </w:r>
      <w:r w:rsidR="00225624">
        <w:rPr>
          <w:lang w:val="es-MX"/>
        </w:rPr>
        <w:t>las autobiografías, testimonios e historia oral</w:t>
      </w:r>
      <w:r w:rsidR="00793CD1">
        <w:rPr>
          <w:lang w:val="es-MX"/>
        </w:rPr>
        <w:t xml:space="preserve"> y los grupos de discusión. </w:t>
      </w:r>
    </w:p>
  </w:footnote>
  <w:footnote w:id="3">
    <w:p w14:paraId="75F330B2" w14:textId="4B1BE3C6" w:rsidR="00550FB6" w:rsidRPr="00550FB6" w:rsidRDefault="00550FB6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 w:rsidR="00C83E92">
        <w:rPr>
          <w:lang w:val="es-MX"/>
        </w:rPr>
        <w:t xml:space="preserve">Como primeros antecedentes </w:t>
      </w:r>
      <w:r w:rsidR="000F73E0">
        <w:rPr>
          <w:lang w:val="es-MX"/>
        </w:rPr>
        <w:t xml:space="preserve">nos encontramos con la </w:t>
      </w:r>
      <w:r w:rsidR="00A56B5C">
        <w:rPr>
          <w:lang w:val="es-MX"/>
        </w:rPr>
        <w:t xml:space="preserve">escuela de </w:t>
      </w:r>
      <w:r w:rsidR="000F73E0">
        <w:rPr>
          <w:lang w:val="es-MX"/>
        </w:rPr>
        <w:t xml:space="preserve">educación popular de </w:t>
      </w:r>
      <w:r w:rsidR="00A56B5C">
        <w:rPr>
          <w:lang w:val="es-MX"/>
        </w:rPr>
        <w:t>Paulo Freire</w:t>
      </w:r>
      <w:r w:rsidR="0078222B">
        <w:rPr>
          <w:lang w:val="es-MX"/>
        </w:rPr>
        <w:t xml:space="preserve">, en donde “es inevitable </w:t>
      </w:r>
      <w:r w:rsidR="006749EB">
        <w:rPr>
          <w:lang w:val="es-MX"/>
        </w:rPr>
        <w:t>enseñar sin aprender y aprender sin enseñar”</w:t>
      </w:r>
      <w:r w:rsidR="00080B39">
        <w:rPr>
          <w:lang w:val="es-MX"/>
        </w:rPr>
        <w:t xml:space="preserve"> (Freire,</w:t>
      </w:r>
      <w:r w:rsidR="00B32CC7">
        <w:rPr>
          <w:lang w:val="es-MX"/>
        </w:rPr>
        <w:t>1989, p.</w:t>
      </w:r>
      <w:r w:rsidR="000D1BC6">
        <w:rPr>
          <w:lang w:val="es-MX"/>
        </w:rPr>
        <w:t xml:space="preserve">17) 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976"/>
    <w:rsid w:val="00005D5D"/>
    <w:rsid w:val="000151F6"/>
    <w:rsid w:val="000177C4"/>
    <w:rsid w:val="0005217E"/>
    <w:rsid w:val="00063FF6"/>
    <w:rsid w:val="00065709"/>
    <w:rsid w:val="00072EF0"/>
    <w:rsid w:val="00075814"/>
    <w:rsid w:val="00080908"/>
    <w:rsid w:val="00080B39"/>
    <w:rsid w:val="00092BB8"/>
    <w:rsid w:val="000A1036"/>
    <w:rsid w:val="000B5E30"/>
    <w:rsid w:val="000D1BC6"/>
    <w:rsid w:val="000D71D4"/>
    <w:rsid w:val="000D7284"/>
    <w:rsid w:val="000E08D4"/>
    <w:rsid w:val="000E4034"/>
    <w:rsid w:val="000F73E0"/>
    <w:rsid w:val="00110706"/>
    <w:rsid w:val="0015052B"/>
    <w:rsid w:val="0015319A"/>
    <w:rsid w:val="00155526"/>
    <w:rsid w:val="001576C9"/>
    <w:rsid w:val="001A2A89"/>
    <w:rsid w:val="001A604A"/>
    <w:rsid w:val="001B1009"/>
    <w:rsid w:val="001C0D7F"/>
    <w:rsid w:val="001C10C8"/>
    <w:rsid w:val="001E4B11"/>
    <w:rsid w:val="00201FFB"/>
    <w:rsid w:val="002064B2"/>
    <w:rsid w:val="002154FF"/>
    <w:rsid w:val="00225624"/>
    <w:rsid w:val="002407A2"/>
    <w:rsid w:val="002616E5"/>
    <w:rsid w:val="002809E0"/>
    <w:rsid w:val="00291926"/>
    <w:rsid w:val="00296FA6"/>
    <w:rsid w:val="002A3ED9"/>
    <w:rsid w:val="002B5A14"/>
    <w:rsid w:val="002D1084"/>
    <w:rsid w:val="002D5211"/>
    <w:rsid w:val="002E5C92"/>
    <w:rsid w:val="002F2D56"/>
    <w:rsid w:val="003208E7"/>
    <w:rsid w:val="0032332A"/>
    <w:rsid w:val="00326B05"/>
    <w:rsid w:val="00334C6A"/>
    <w:rsid w:val="00334C7F"/>
    <w:rsid w:val="00352313"/>
    <w:rsid w:val="00354F90"/>
    <w:rsid w:val="00356489"/>
    <w:rsid w:val="0036318B"/>
    <w:rsid w:val="00380572"/>
    <w:rsid w:val="00384AC4"/>
    <w:rsid w:val="003955C9"/>
    <w:rsid w:val="003A4A74"/>
    <w:rsid w:val="003B13D6"/>
    <w:rsid w:val="003B5932"/>
    <w:rsid w:val="003D28E7"/>
    <w:rsid w:val="003E7899"/>
    <w:rsid w:val="003F2554"/>
    <w:rsid w:val="003F4C85"/>
    <w:rsid w:val="004033A9"/>
    <w:rsid w:val="00420228"/>
    <w:rsid w:val="00426FC6"/>
    <w:rsid w:val="00440B59"/>
    <w:rsid w:val="00443EE6"/>
    <w:rsid w:val="00444723"/>
    <w:rsid w:val="00457E39"/>
    <w:rsid w:val="00465B1F"/>
    <w:rsid w:val="00484111"/>
    <w:rsid w:val="00486EA3"/>
    <w:rsid w:val="00494D39"/>
    <w:rsid w:val="004E61FB"/>
    <w:rsid w:val="004E6E89"/>
    <w:rsid w:val="00520717"/>
    <w:rsid w:val="00530A73"/>
    <w:rsid w:val="00534976"/>
    <w:rsid w:val="00542F05"/>
    <w:rsid w:val="00550FB6"/>
    <w:rsid w:val="0055128D"/>
    <w:rsid w:val="005665E0"/>
    <w:rsid w:val="00572680"/>
    <w:rsid w:val="0058668B"/>
    <w:rsid w:val="00590AE1"/>
    <w:rsid w:val="0059400B"/>
    <w:rsid w:val="005A1B85"/>
    <w:rsid w:val="005A71FE"/>
    <w:rsid w:val="005A7CF4"/>
    <w:rsid w:val="005C06A1"/>
    <w:rsid w:val="005C32E1"/>
    <w:rsid w:val="005D4590"/>
    <w:rsid w:val="005E05D8"/>
    <w:rsid w:val="005E2860"/>
    <w:rsid w:val="005F62D5"/>
    <w:rsid w:val="00636DBB"/>
    <w:rsid w:val="006637C7"/>
    <w:rsid w:val="006749EB"/>
    <w:rsid w:val="00675D01"/>
    <w:rsid w:val="00684F7E"/>
    <w:rsid w:val="00696F15"/>
    <w:rsid w:val="006B1262"/>
    <w:rsid w:val="006C22A7"/>
    <w:rsid w:val="006C31BB"/>
    <w:rsid w:val="006E04D8"/>
    <w:rsid w:val="006E40C0"/>
    <w:rsid w:val="00724298"/>
    <w:rsid w:val="00727D2E"/>
    <w:rsid w:val="00750336"/>
    <w:rsid w:val="00752BF8"/>
    <w:rsid w:val="00754908"/>
    <w:rsid w:val="00770459"/>
    <w:rsid w:val="0078222B"/>
    <w:rsid w:val="00793CD1"/>
    <w:rsid w:val="00795532"/>
    <w:rsid w:val="007975EF"/>
    <w:rsid w:val="007A31DC"/>
    <w:rsid w:val="007C2F9C"/>
    <w:rsid w:val="007E26DE"/>
    <w:rsid w:val="007E5740"/>
    <w:rsid w:val="00803009"/>
    <w:rsid w:val="00817764"/>
    <w:rsid w:val="0083093B"/>
    <w:rsid w:val="00832C10"/>
    <w:rsid w:val="008418AB"/>
    <w:rsid w:val="00850BE6"/>
    <w:rsid w:val="00855DC3"/>
    <w:rsid w:val="00863E4A"/>
    <w:rsid w:val="008962CD"/>
    <w:rsid w:val="008A49AF"/>
    <w:rsid w:val="008A5FA4"/>
    <w:rsid w:val="008B7E0F"/>
    <w:rsid w:val="008C0F5B"/>
    <w:rsid w:val="008D4CC0"/>
    <w:rsid w:val="008F115B"/>
    <w:rsid w:val="008F3149"/>
    <w:rsid w:val="00903C24"/>
    <w:rsid w:val="00915B65"/>
    <w:rsid w:val="00923809"/>
    <w:rsid w:val="00925429"/>
    <w:rsid w:val="00927FDC"/>
    <w:rsid w:val="00944392"/>
    <w:rsid w:val="009450E5"/>
    <w:rsid w:val="00945987"/>
    <w:rsid w:val="00946CB5"/>
    <w:rsid w:val="00951020"/>
    <w:rsid w:val="0095666D"/>
    <w:rsid w:val="00957C77"/>
    <w:rsid w:val="00962A3D"/>
    <w:rsid w:val="009653DE"/>
    <w:rsid w:val="00967B9A"/>
    <w:rsid w:val="009734B9"/>
    <w:rsid w:val="0097377F"/>
    <w:rsid w:val="009865D2"/>
    <w:rsid w:val="00996A6D"/>
    <w:rsid w:val="009A00A9"/>
    <w:rsid w:val="009C142F"/>
    <w:rsid w:val="009D2B2A"/>
    <w:rsid w:val="009F65C5"/>
    <w:rsid w:val="00A320BC"/>
    <w:rsid w:val="00A3430D"/>
    <w:rsid w:val="00A56B5C"/>
    <w:rsid w:val="00A70765"/>
    <w:rsid w:val="00AA485F"/>
    <w:rsid w:val="00AB3940"/>
    <w:rsid w:val="00AF058C"/>
    <w:rsid w:val="00AF499C"/>
    <w:rsid w:val="00B06B2F"/>
    <w:rsid w:val="00B074FE"/>
    <w:rsid w:val="00B07F3A"/>
    <w:rsid w:val="00B115E5"/>
    <w:rsid w:val="00B11FA8"/>
    <w:rsid w:val="00B304D6"/>
    <w:rsid w:val="00B324A7"/>
    <w:rsid w:val="00B3299D"/>
    <w:rsid w:val="00B32CC7"/>
    <w:rsid w:val="00B4395E"/>
    <w:rsid w:val="00B67D27"/>
    <w:rsid w:val="00B8244A"/>
    <w:rsid w:val="00B92739"/>
    <w:rsid w:val="00BB06C6"/>
    <w:rsid w:val="00BB1559"/>
    <w:rsid w:val="00BC087B"/>
    <w:rsid w:val="00BD26EB"/>
    <w:rsid w:val="00C06A67"/>
    <w:rsid w:val="00C13131"/>
    <w:rsid w:val="00C13B6E"/>
    <w:rsid w:val="00C17301"/>
    <w:rsid w:val="00C22BF3"/>
    <w:rsid w:val="00C23EE4"/>
    <w:rsid w:val="00C43BA8"/>
    <w:rsid w:val="00C5219D"/>
    <w:rsid w:val="00C57669"/>
    <w:rsid w:val="00C704EB"/>
    <w:rsid w:val="00C824A6"/>
    <w:rsid w:val="00C8307C"/>
    <w:rsid w:val="00C83E92"/>
    <w:rsid w:val="00C8508A"/>
    <w:rsid w:val="00CB0EE2"/>
    <w:rsid w:val="00CB4898"/>
    <w:rsid w:val="00CB6295"/>
    <w:rsid w:val="00CD0E95"/>
    <w:rsid w:val="00CE177E"/>
    <w:rsid w:val="00CF0ADD"/>
    <w:rsid w:val="00CF55FE"/>
    <w:rsid w:val="00D027BA"/>
    <w:rsid w:val="00D02862"/>
    <w:rsid w:val="00D0418A"/>
    <w:rsid w:val="00D20583"/>
    <w:rsid w:val="00D2207F"/>
    <w:rsid w:val="00D2320B"/>
    <w:rsid w:val="00D2799A"/>
    <w:rsid w:val="00D307BA"/>
    <w:rsid w:val="00D37EA9"/>
    <w:rsid w:val="00D40D9F"/>
    <w:rsid w:val="00D555CD"/>
    <w:rsid w:val="00D665ED"/>
    <w:rsid w:val="00D75BAC"/>
    <w:rsid w:val="00D766AE"/>
    <w:rsid w:val="00D9794C"/>
    <w:rsid w:val="00DB1011"/>
    <w:rsid w:val="00DB20AE"/>
    <w:rsid w:val="00DB7DE9"/>
    <w:rsid w:val="00DC22C1"/>
    <w:rsid w:val="00DC288B"/>
    <w:rsid w:val="00DE6F4C"/>
    <w:rsid w:val="00DE773E"/>
    <w:rsid w:val="00E15BE2"/>
    <w:rsid w:val="00E303FE"/>
    <w:rsid w:val="00E534B4"/>
    <w:rsid w:val="00E55297"/>
    <w:rsid w:val="00E55313"/>
    <w:rsid w:val="00E553F1"/>
    <w:rsid w:val="00E56537"/>
    <w:rsid w:val="00E91E1C"/>
    <w:rsid w:val="00E94242"/>
    <w:rsid w:val="00EA469B"/>
    <w:rsid w:val="00EB5A61"/>
    <w:rsid w:val="00ED3D68"/>
    <w:rsid w:val="00ED7DC7"/>
    <w:rsid w:val="00EE1461"/>
    <w:rsid w:val="00EE5E67"/>
    <w:rsid w:val="00F0059C"/>
    <w:rsid w:val="00F0538B"/>
    <w:rsid w:val="00F33945"/>
    <w:rsid w:val="00F37818"/>
    <w:rsid w:val="00F42F6B"/>
    <w:rsid w:val="00F44AB2"/>
    <w:rsid w:val="00F67D40"/>
    <w:rsid w:val="00F754ED"/>
    <w:rsid w:val="00F7729D"/>
    <w:rsid w:val="00F77F52"/>
    <w:rsid w:val="00F84177"/>
    <w:rsid w:val="00F847EA"/>
    <w:rsid w:val="00FA0182"/>
    <w:rsid w:val="00FA226D"/>
    <w:rsid w:val="00FC0DBD"/>
    <w:rsid w:val="00FD140F"/>
    <w:rsid w:val="00FD6AFC"/>
    <w:rsid w:val="00FE4174"/>
    <w:rsid w:val="00FE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B925"/>
  <w15:chartTrackingRefBased/>
  <w15:docId w15:val="{9604E944-1D22-4695-9A20-DCD071A2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FA226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226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A226D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F8417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417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417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417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41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82EA4-ED29-4DF2-8B20-B16F90A1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camilacarreno116@gmail.com</dc:creator>
  <cp:keywords/>
  <dc:description/>
  <cp:lastModifiedBy>CLAUDIO DUARTE</cp:lastModifiedBy>
  <cp:revision>3</cp:revision>
  <dcterms:created xsi:type="dcterms:W3CDTF">2021-11-10T01:56:00Z</dcterms:created>
  <dcterms:modified xsi:type="dcterms:W3CDTF">2021-11-10T02:00:00Z</dcterms:modified>
</cp:coreProperties>
</file>